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EC2" w:rsidRDefault="002C1EC2" w:rsidP="00C03F92">
      <w:pPr>
        <w:jc w:val="center"/>
        <w:rPr>
          <w:b/>
          <w:sz w:val="28"/>
          <w:szCs w:val="28"/>
        </w:rPr>
      </w:pPr>
    </w:p>
    <w:p w:rsidR="002C1EC2" w:rsidRDefault="002C1EC2" w:rsidP="00C03F92">
      <w:pPr>
        <w:jc w:val="center"/>
        <w:rPr>
          <w:b/>
          <w:sz w:val="28"/>
          <w:szCs w:val="28"/>
        </w:rPr>
      </w:pPr>
    </w:p>
    <w:p w:rsidR="00614FEF" w:rsidRDefault="00346704" w:rsidP="00C03F92">
      <w:pPr>
        <w:jc w:val="center"/>
        <w:rPr>
          <w:b/>
          <w:sz w:val="28"/>
          <w:szCs w:val="28"/>
        </w:rPr>
      </w:pPr>
      <w:r>
        <w:rPr>
          <w:b/>
          <w:sz w:val="28"/>
          <w:szCs w:val="28"/>
        </w:rPr>
        <w:t xml:space="preserve">Formular za </w:t>
      </w:r>
      <w:r w:rsidR="00614FEF">
        <w:rPr>
          <w:b/>
          <w:sz w:val="28"/>
          <w:szCs w:val="28"/>
        </w:rPr>
        <w:t xml:space="preserve">podnošenje prijedloga </w:t>
      </w:r>
      <w:r w:rsidR="00253D50">
        <w:rPr>
          <w:b/>
          <w:sz w:val="28"/>
          <w:szCs w:val="28"/>
        </w:rPr>
        <w:t>programa</w:t>
      </w:r>
      <w:r>
        <w:rPr>
          <w:b/>
          <w:sz w:val="28"/>
          <w:szCs w:val="28"/>
        </w:rPr>
        <w:t xml:space="preserve"> Komisiji za raspodjelu dijela prihoda od igara na sreću</w:t>
      </w:r>
    </w:p>
    <w:p w:rsidR="00614FEF" w:rsidRPr="00C03F92" w:rsidRDefault="00614FEF" w:rsidP="00614FEF">
      <w:pPr>
        <w:ind w:left="360"/>
        <w:jc w:val="both"/>
        <w:rPr>
          <w:b/>
          <w:sz w:val="20"/>
          <w:szCs w:val="20"/>
        </w:rPr>
      </w:pPr>
    </w:p>
    <w:p w:rsidR="00614FEF" w:rsidRDefault="00614FEF" w:rsidP="00614FEF">
      <w:pPr>
        <w:numPr>
          <w:ilvl w:val="1"/>
          <w:numId w:val="2"/>
        </w:numPr>
        <w:jc w:val="both"/>
        <w:rPr>
          <w:b/>
          <w:sz w:val="28"/>
          <w:szCs w:val="28"/>
        </w:rPr>
      </w:pPr>
      <w:r w:rsidRPr="009E53ED">
        <w:rPr>
          <w:b/>
          <w:sz w:val="28"/>
          <w:szCs w:val="28"/>
          <w:u w:val="single"/>
        </w:rPr>
        <w:t xml:space="preserve">Kategorija </w:t>
      </w:r>
      <w:r w:rsidR="00F234CF">
        <w:rPr>
          <w:b/>
          <w:sz w:val="28"/>
          <w:szCs w:val="28"/>
          <w:u w:val="single"/>
        </w:rPr>
        <w:t>B</w:t>
      </w:r>
      <w:r w:rsidR="000D56A6">
        <w:rPr>
          <w:b/>
          <w:sz w:val="28"/>
          <w:szCs w:val="28"/>
          <w:u w:val="single"/>
        </w:rPr>
        <w:t xml:space="preserve"> (projekti </w:t>
      </w:r>
      <w:r w:rsidR="00F234CF">
        <w:rPr>
          <w:b/>
          <w:sz w:val="28"/>
          <w:szCs w:val="28"/>
          <w:u w:val="single"/>
        </w:rPr>
        <w:t>preko</w:t>
      </w:r>
      <w:r w:rsidR="000D56A6">
        <w:rPr>
          <w:b/>
          <w:sz w:val="28"/>
          <w:szCs w:val="28"/>
          <w:u w:val="single"/>
        </w:rPr>
        <w:t xml:space="preserve"> 15</w:t>
      </w:r>
      <w:r w:rsidR="003D5F4F">
        <w:rPr>
          <w:b/>
          <w:sz w:val="28"/>
          <w:szCs w:val="28"/>
          <w:u w:val="single"/>
        </w:rPr>
        <w:t>.000,00</w:t>
      </w:r>
      <w:r w:rsidR="000D56A6">
        <w:rPr>
          <w:b/>
          <w:sz w:val="28"/>
          <w:szCs w:val="28"/>
          <w:u w:val="single"/>
        </w:rPr>
        <w:t xml:space="preserve"> EUR)</w:t>
      </w:r>
      <w:r w:rsidR="00346704">
        <w:rPr>
          <w:rStyle w:val="FootnoteReference"/>
          <w:b/>
          <w:sz w:val="28"/>
          <w:szCs w:val="28"/>
        </w:rPr>
        <w:footnoteReference w:id="2"/>
      </w:r>
    </w:p>
    <w:p w:rsidR="00614FEF" w:rsidRDefault="00614FEF" w:rsidP="00614FEF">
      <w:pPr>
        <w:pStyle w:val="BodyText"/>
      </w:pPr>
    </w:p>
    <w:p w:rsidR="00614FEF" w:rsidRDefault="00614FEF" w:rsidP="00614FEF">
      <w:pPr>
        <w:rPr>
          <w:bCs/>
        </w:rPr>
      </w:pPr>
      <w:r>
        <w:rPr>
          <w:b/>
          <w:bCs/>
        </w:rPr>
        <w:t xml:space="preserve">Za: </w:t>
      </w:r>
      <w:r>
        <w:rPr>
          <w:bCs/>
        </w:rPr>
        <w:t>Komisija</w:t>
      </w:r>
      <w:r w:rsidR="00346704">
        <w:rPr>
          <w:bCs/>
        </w:rPr>
        <w:t xml:space="preserve"> za raspodjelu dijela prihoda od igara na sreću</w:t>
      </w:r>
    </w:p>
    <w:p w:rsidR="00346704" w:rsidRPr="00346704" w:rsidRDefault="00346704" w:rsidP="00614FEF">
      <w:pPr>
        <w:rPr>
          <w:bCs/>
        </w:rPr>
      </w:pPr>
      <w:r w:rsidRPr="00346704">
        <w:rPr>
          <w:b/>
          <w:bCs/>
        </w:rPr>
        <w:t>Oblast:</w:t>
      </w:r>
      <w:r>
        <w:rPr>
          <w:b/>
          <w:bCs/>
        </w:rPr>
        <w:t xml:space="preserve"> </w:t>
      </w:r>
      <w:r>
        <w:rPr>
          <w:bCs/>
        </w:rPr>
        <w:t>(zaokružite oblast za koju konkurišete)</w:t>
      </w:r>
    </w:p>
    <w:p w:rsidR="00614FEF" w:rsidRPr="00346704" w:rsidRDefault="00346704" w:rsidP="00346704">
      <w:pPr>
        <w:pStyle w:val="ListParagraph"/>
        <w:numPr>
          <w:ilvl w:val="0"/>
          <w:numId w:val="9"/>
        </w:numPr>
        <w:rPr>
          <w:bCs/>
        </w:rPr>
      </w:pPr>
      <w:r w:rsidRPr="00346704">
        <w:rPr>
          <w:bCs/>
        </w:rPr>
        <w:t>Socijalna zaštita i humanitarne djelatnosti</w:t>
      </w:r>
    </w:p>
    <w:p w:rsidR="00346704" w:rsidRPr="00346704" w:rsidRDefault="00346704" w:rsidP="00346704">
      <w:pPr>
        <w:pStyle w:val="ListParagraph"/>
        <w:numPr>
          <w:ilvl w:val="0"/>
          <w:numId w:val="9"/>
        </w:numPr>
        <w:rPr>
          <w:bCs/>
        </w:rPr>
      </w:pPr>
      <w:r w:rsidRPr="00346704">
        <w:rPr>
          <w:bCs/>
        </w:rPr>
        <w:t>Zadovoljavanje potreba lica sa invaliditetom</w:t>
      </w:r>
    </w:p>
    <w:p w:rsidR="00346704" w:rsidRPr="00346704" w:rsidRDefault="00346704" w:rsidP="00346704">
      <w:pPr>
        <w:pStyle w:val="ListParagraph"/>
        <w:numPr>
          <w:ilvl w:val="0"/>
          <w:numId w:val="9"/>
        </w:numPr>
        <w:rPr>
          <w:bCs/>
        </w:rPr>
      </w:pPr>
      <w:r w:rsidRPr="00346704">
        <w:rPr>
          <w:bCs/>
        </w:rPr>
        <w:t>Razvoj sporta</w:t>
      </w:r>
    </w:p>
    <w:p w:rsidR="00346704" w:rsidRPr="00F234CF" w:rsidRDefault="00346704" w:rsidP="00346704">
      <w:pPr>
        <w:pStyle w:val="ListParagraph"/>
        <w:numPr>
          <w:ilvl w:val="0"/>
          <w:numId w:val="9"/>
        </w:numPr>
        <w:rPr>
          <w:b/>
          <w:bCs/>
        </w:rPr>
      </w:pPr>
      <w:r w:rsidRPr="00F234CF">
        <w:rPr>
          <w:b/>
          <w:bCs/>
        </w:rPr>
        <w:t>Kultura i tehnička kultura</w:t>
      </w:r>
    </w:p>
    <w:p w:rsidR="00346704" w:rsidRPr="00346704" w:rsidRDefault="00346704" w:rsidP="00346704">
      <w:pPr>
        <w:pStyle w:val="ListParagraph"/>
        <w:numPr>
          <w:ilvl w:val="0"/>
          <w:numId w:val="9"/>
        </w:numPr>
        <w:rPr>
          <w:bCs/>
        </w:rPr>
      </w:pPr>
      <w:r w:rsidRPr="00346704">
        <w:rPr>
          <w:bCs/>
        </w:rPr>
        <w:t>Vaninstitucionalno obrazovanje i vaspitavanje djece i omladine</w:t>
      </w:r>
    </w:p>
    <w:p w:rsidR="00346704" w:rsidRDefault="00346704" w:rsidP="00346704">
      <w:pPr>
        <w:pStyle w:val="ListParagraph"/>
        <w:numPr>
          <w:ilvl w:val="0"/>
          <w:numId w:val="9"/>
        </w:numPr>
        <w:rPr>
          <w:bCs/>
        </w:rPr>
      </w:pPr>
      <w:r w:rsidRPr="00346704">
        <w:rPr>
          <w:bCs/>
        </w:rPr>
        <w:t>Doprinos u borbi protiv droge i svih oblika zavisnosti</w:t>
      </w:r>
    </w:p>
    <w:p w:rsidR="00CA70C9" w:rsidRPr="00346704" w:rsidRDefault="00CA70C9" w:rsidP="00CA70C9">
      <w:pPr>
        <w:pStyle w:val="ListParagraph"/>
        <w:rPr>
          <w:bCs/>
        </w:rPr>
      </w:pPr>
    </w:p>
    <w:p w:rsidR="00614FEF" w:rsidRPr="00AB6368" w:rsidRDefault="00614FEF" w:rsidP="00614FEF">
      <w:pPr>
        <w:rPr>
          <w:b/>
          <w:bCs/>
          <w:lang w:val="en-US"/>
        </w:rPr>
      </w:pPr>
      <w:r>
        <w:rPr>
          <w:b/>
          <w:bCs/>
        </w:rPr>
        <w:t xml:space="preserve">Naziv </w:t>
      </w:r>
      <w:r w:rsidR="00253D50">
        <w:rPr>
          <w:b/>
          <w:bCs/>
        </w:rPr>
        <w:t>programa</w:t>
      </w:r>
      <w:r w:rsidR="00B725C7">
        <w:rPr>
          <w:b/>
          <w:bCs/>
        </w:rPr>
        <w:t xml:space="preserve">: </w:t>
      </w:r>
      <w:r w:rsidR="008D0FD6" w:rsidRPr="00380EBC">
        <w:rPr>
          <w:b/>
          <w:bCs/>
          <w:u w:val="single"/>
        </w:rPr>
        <w:t xml:space="preserve">Ubrzaj </w:t>
      </w:r>
      <w:r w:rsidR="00CA2C2F" w:rsidRPr="00380EBC">
        <w:rPr>
          <w:b/>
          <w:bCs/>
          <w:u w:val="single"/>
        </w:rPr>
        <w:t>f</w:t>
      </w:r>
      <w:r w:rsidR="00B725C7" w:rsidRPr="00380EBC">
        <w:rPr>
          <w:b/>
          <w:bCs/>
          <w:u w:val="single"/>
        </w:rPr>
        <w:t>estival</w:t>
      </w:r>
      <w:r w:rsidR="00CA2C2F" w:rsidRPr="00380EBC">
        <w:rPr>
          <w:b/>
          <w:bCs/>
          <w:u w:val="single"/>
        </w:rPr>
        <w:t xml:space="preserve"> filma o ljudskim pravima</w:t>
      </w:r>
    </w:p>
    <w:p w:rsidR="00AB6368" w:rsidRDefault="00AB6368" w:rsidP="00614FEF">
      <w:pPr>
        <w:rPr>
          <w:b/>
          <w:bCs/>
        </w:rPr>
      </w:pPr>
    </w:p>
    <w:p w:rsidR="00346704" w:rsidRDefault="00614FEF" w:rsidP="00614FEF">
      <w:pPr>
        <w:rPr>
          <w:b/>
          <w:bCs/>
        </w:rPr>
      </w:pPr>
      <w:r>
        <w:rPr>
          <w:b/>
          <w:bCs/>
        </w:rPr>
        <w:t>Podnosilac pro</w:t>
      </w:r>
      <w:r w:rsidR="00253D50">
        <w:rPr>
          <w:b/>
          <w:bCs/>
        </w:rPr>
        <w:t>grama</w:t>
      </w:r>
      <w:r>
        <w:rPr>
          <w:b/>
          <w:bCs/>
        </w:rPr>
        <w:t xml:space="preserve"> (naziv organizacije</w:t>
      </w:r>
      <w:r w:rsidR="00B725C7">
        <w:rPr>
          <w:b/>
          <w:bCs/>
        </w:rPr>
        <w:t xml:space="preserve">): </w:t>
      </w:r>
      <w:r w:rsidR="00B725C7" w:rsidRPr="00380EBC">
        <w:rPr>
          <w:b/>
          <w:bCs/>
          <w:u w:val="single"/>
        </w:rPr>
        <w:t>Centar za građansko obrazovanje</w:t>
      </w:r>
    </w:p>
    <w:p w:rsidR="00AB6368" w:rsidRDefault="00380EBC" w:rsidP="00380EBC">
      <w:pPr>
        <w:tabs>
          <w:tab w:val="left" w:pos="7395"/>
        </w:tabs>
        <w:rPr>
          <w:b/>
          <w:bCs/>
        </w:rPr>
      </w:pPr>
      <w:r>
        <w:rPr>
          <w:b/>
          <w:bCs/>
        </w:rPr>
        <w:tab/>
      </w:r>
    </w:p>
    <w:p w:rsidR="00346704" w:rsidRDefault="00346704" w:rsidP="00346704">
      <w:pPr>
        <w:rPr>
          <w:b/>
          <w:bCs/>
        </w:rPr>
      </w:pPr>
      <w:r>
        <w:rPr>
          <w:b/>
          <w:bCs/>
        </w:rPr>
        <w:t xml:space="preserve">Ime </w:t>
      </w:r>
      <w:r w:rsidR="00253D50">
        <w:rPr>
          <w:b/>
          <w:bCs/>
        </w:rPr>
        <w:t xml:space="preserve">odgovorne </w:t>
      </w:r>
      <w:r>
        <w:rPr>
          <w:b/>
          <w:bCs/>
        </w:rPr>
        <w:t xml:space="preserve">osobe </w:t>
      </w:r>
      <w:r w:rsidR="00253D50">
        <w:rPr>
          <w:b/>
          <w:bCs/>
        </w:rPr>
        <w:t>za realizaciju programa</w:t>
      </w:r>
      <w:r w:rsidR="00B725C7">
        <w:rPr>
          <w:b/>
          <w:bCs/>
        </w:rPr>
        <w:t xml:space="preserve">: </w:t>
      </w:r>
      <w:r w:rsidR="003C1958">
        <w:rPr>
          <w:b/>
          <w:bCs/>
          <w:u w:val="single"/>
        </w:rPr>
        <w:t>Petar Đukanović</w:t>
      </w:r>
    </w:p>
    <w:p w:rsidR="00AB6368" w:rsidRDefault="00AB6368" w:rsidP="00614FEF">
      <w:pPr>
        <w:rPr>
          <w:b/>
          <w:bCs/>
        </w:rPr>
      </w:pPr>
    </w:p>
    <w:p w:rsidR="00614FEF" w:rsidRDefault="00614FEF" w:rsidP="00614FEF">
      <w:pPr>
        <w:rPr>
          <w:b/>
          <w:bCs/>
        </w:rPr>
      </w:pPr>
      <w:r>
        <w:rPr>
          <w:b/>
          <w:bCs/>
        </w:rPr>
        <w:t>Adresa i kontakt telefoni</w:t>
      </w:r>
      <w:r w:rsidR="00B725C7">
        <w:rPr>
          <w:b/>
          <w:bCs/>
        </w:rPr>
        <w:t xml:space="preserve">: </w:t>
      </w:r>
      <w:r w:rsidR="00B725C7" w:rsidRPr="00380EBC">
        <w:rPr>
          <w:b/>
          <w:bCs/>
          <w:u w:val="single"/>
        </w:rPr>
        <w:t>Njegoševa 36/I, Podgorica tel. 020/665-112, fax. 020/665-327</w:t>
      </w:r>
    </w:p>
    <w:p w:rsidR="00AB6368" w:rsidRDefault="00AB6368" w:rsidP="00614FEF">
      <w:pPr>
        <w:rPr>
          <w:b/>
          <w:bCs/>
        </w:rPr>
      </w:pPr>
    </w:p>
    <w:p w:rsidR="003C1958" w:rsidRPr="00F04385" w:rsidRDefault="00614FEF" w:rsidP="003C1958">
      <w:pPr>
        <w:rPr>
          <w:rFonts w:ascii="Arial" w:hAnsi="Arial" w:cs="Arial"/>
          <w:b/>
          <w:bCs/>
          <w:sz w:val="22"/>
          <w:szCs w:val="22"/>
        </w:rPr>
      </w:pPr>
      <w:r>
        <w:rPr>
          <w:b/>
          <w:bCs/>
        </w:rPr>
        <w:t>Žiro račun</w:t>
      </w:r>
      <w:r w:rsidR="00632BC8">
        <w:rPr>
          <w:b/>
          <w:bCs/>
        </w:rPr>
        <w:t xml:space="preserve">: </w:t>
      </w:r>
      <w:r w:rsidR="003C1958" w:rsidRPr="00F04385">
        <w:rPr>
          <w:rFonts w:ascii="Arial" w:hAnsi="Arial" w:cs="Arial"/>
          <w:sz w:val="22"/>
          <w:szCs w:val="22"/>
        </w:rPr>
        <w:t>530-10544-03, NLB Montenegro banka AD Podgorica</w:t>
      </w:r>
    </w:p>
    <w:p w:rsidR="00AB6368" w:rsidRDefault="00AB6368" w:rsidP="00614FEF">
      <w:pPr>
        <w:rPr>
          <w:b/>
          <w:bCs/>
        </w:rPr>
      </w:pPr>
    </w:p>
    <w:p w:rsidR="00614FEF" w:rsidRPr="00380EBC" w:rsidRDefault="00614FEF" w:rsidP="00614FEF">
      <w:pPr>
        <w:rPr>
          <w:b/>
          <w:bCs/>
          <w:u w:val="single"/>
        </w:rPr>
      </w:pPr>
      <w:r>
        <w:rPr>
          <w:b/>
          <w:bCs/>
        </w:rPr>
        <w:t>PIB</w:t>
      </w:r>
      <w:r w:rsidR="00B725C7">
        <w:rPr>
          <w:b/>
          <w:bCs/>
        </w:rPr>
        <w:t xml:space="preserve">: </w:t>
      </w:r>
      <w:r w:rsidR="0068181A" w:rsidRPr="00380EBC">
        <w:rPr>
          <w:b/>
          <w:bCs/>
          <w:u w:val="single"/>
        </w:rPr>
        <w:t>02358832</w:t>
      </w:r>
    </w:p>
    <w:p w:rsidR="00AB6368" w:rsidRDefault="00AB6368" w:rsidP="00614FEF">
      <w:pPr>
        <w:rPr>
          <w:b/>
          <w:bCs/>
        </w:rPr>
      </w:pPr>
    </w:p>
    <w:p w:rsidR="00614FEF" w:rsidRDefault="00614FEF" w:rsidP="00614FEF">
      <w:pPr>
        <w:rPr>
          <w:b/>
          <w:bCs/>
        </w:rPr>
      </w:pPr>
      <w:r>
        <w:rPr>
          <w:b/>
          <w:bCs/>
        </w:rPr>
        <w:t>Mjesto</w:t>
      </w:r>
      <w:r w:rsidR="00B725C7">
        <w:rPr>
          <w:b/>
          <w:bCs/>
        </w:rPr>
        <w:t xml:space="preserve">: </w:t>
      </w:r>
      <w:r w:rsidR="00B725C7" w:rsidRPr="00380EBC">
        <w:rPr>
          <w:b/>
          <w:bCs/>
          <w:u w:val="single"/>
        </w:rPr>
        <w:t>Podgorica</w:t>
      </w:r>
    </w:p>
    <w:p w:rsidR="00AB6368" w:rsidRDefault="00AB6368" w:rsidP="00614FEF">
      <w:pPr>
        <w:rPr>
          <w:b/>
          <w:bCs/>
        </w:rPr>
      </w:pPr>
    </w:p>
    <w:p w:rsidR="00614FEF" w:rsidRDefault="00614FEF" w:rsidP="00614FEF">
      <w:pPr>
        <w:rPr>
          <w:b/>
          <w:bCs/>
        </w:rPr>
      </w:pPr>
      <w:r>
        <w:rPr>
          <w:b/>
          <w:bCs/>
        </w:rPr>
        <w:t>Vrijeme realizacije</w:t>
      </w:r>
      <w:r w:rsidR="00B725C7">
        <w:rPr>
          <w:b/>
          <w:bCs/>
        </w:rPr>
        <w:t xml:space="preserve">: </w:t>
      </w:r>
      <w:r w:rsidR="00B725C7" w:rsidRPr="00380EBC">
        <w:rPr>
          <w:b/>
          <w:bCs/>
          <w:u w:val="single"/>
        </w:rPr>
        <w:t>4 mjeseca</w:t>
      </w:r>
    </w:p>
    <w:p w:rsidR="00AB6368" w:rsidRDefault="00AB6368" w:rsidP="00614FEF">
      <w:pPr>
        <w:rPr>
          <w:b/>
          <w:bCs/>
        </w:rPr>
      </w:pPr>
    </w:p>
    <w:p w:rsidR="00614FEF" w:rsidRDefault="00614FEF" w:rsidP="00614FEF">
      <w:pPr>
        <w:rPr>
          <w:b/>
          <w:bCs/>
        </w:rPr>
      </w:pPr>
      <w:r>
        <w:rPr>
          <w:b/>
          <w:bCs/>
        </w:rPr>
        <w:t>Ukupno potraživani iznos</w:t>
      </w:r>
      <w:r w:rsidR="00346704">
        <w:rPr>
          <w:b/>
          <w:bCs/>
        </w:rPr>
        <w:t xml:space="preserve"> od Komisije</w:t>
      </w:r>
      <w:r w:rsidR="00B725C7">
        <w:rPr>
          <w:b/>
          <w:bCs/>
        </w:rPr>
        <w:t xml:space="preserve">: </w:t>
      </w:r>
      <w:r w:rsidR="006304F7">
        <w:rPr>
          <w:b/>
          <w:bCs/>
          <w:u w:val="single"/>
        </w:rPr>
        <w:t>1</w:t>
      </w:r>
      <w:r w:rsidR="00695D16">
        <w:rPr>
          <w:b/>
          <w:bCs/>
          <w:u w:val="single"/>
        </w:rPr>
        <w:t>6 350</w:t>
      </w:r>
      <w:r w:rsidR="00B725C7" w:rsidRPr="00380EBC">
        <w:rPr>
          <w:b/>
          <w:bCs/>
          <w:u w:val="single"/>
        </w:rPr>
        <w:t xml:space="preserve"> €</w:t>
      </w:r>
    </w:p>
    <w:p w:rsidR="00614FEF" w:rsidRDefault="00614FEF" w:rsidP="00614FEF"/>
    <w:p w:rsidR="00614FEF" w:rsidRDefault="00614FEF" w:rsidP="00614FEF">
      <w:pPr>
        <w:pStyle w:val="Heading1"/>
        <w:rPr>
          <w:sz w:val="28"/>
          <w:szCs w:val="28"/>
        </w:rPr>
      </w:pPr>
      <w:r>
        <w:rPr>
          <w:sz w:val="28"/>
          <w:szCs w:val="28"/>
        </w:rPr>
        <w:t>I –</w:t>
      </w:r>
      <w:r>
        <w:t xml:space="preserve"> </w:t>
      </w:r>
      <w:r>
        <w:rPr>
          <w:sz w:val="28"/>
          <w:szCs w:val="28"/>
        </w:rPr>
        <w:t>Sažetak pro</w:t>
      </w:r>
      <w:r w:rsidR="009E53ED">
        <w:rPr>
          <w:sz w:val="28"/>
          <w:szCs w:val="28"/>
        </w:rPr>
        <w:t>grama</w:t>
      </w:r>
    </w:p>
    <w:p w:rsidR="001A7895" w:rsidRDefault="001A7895" w:rsidP="001A7895"/>
    <w:p w:rsidR="004973DB" w:rsidRDefault="004973DB" w:rsidP="001A7895"/>
    <w:p w:rsidR="0028004F" w:rsidRPr="00410BD7" w:rsidRDefault="004973DB" w:rsidP="000D035F">
      <w:pPr>
        <w:jc w:val="both"/>
        <w:rPr>
          <w:lang w:val="sr-Latn-BA"/>
        </w:rPr>
      </w:pPr>
      <w:r>
        <w:t>Program</w:t>
      </w:r>
      <w:ins w:id="0" w:author="CGO" w:date="2011-09-20T15:13:00Z">
        <w:r w:rsidR="001D77E2" w:rsidRPr="004973DB">
          <w:t xml:space="preserve"> </w:t>
        </w:r>
      </w:ins>
      <w:r w:rsidRPr="004973DB">
        <w:t xml:space="preserve">teži da na nov </w:t>
      </w:r>
      <w:r>
        <w:t>i zanimljiv način</w:t>
      </w:r>
      <w:ins w:id="1" w:author="CGO" w:date="2011-09-20T15:16:00Z">
        <w:r w:rsidR="003B4843" w:rsidRPr="004973DB">
          <w:t xml:space="preserve"> </w:t>
        </w:r>
      </w:ins>
      <w:r>
        <w:t>približi</w:t>
      </w:r>
      <w:r w:rsidRPr="004973DB">
        <w:t xml:space="preserve"> crnogorskoj javnosti</w:t>
      </w:r>
      <w:r>
        <w:t xml:space="preserve"> vrlo složenu i osjetljivu tematiku ljudskih prava</w:t>
      </w:r>
      <w:r w:rsidRPr="004973DB">
        <w:t>, ali i da podstakne produkciju filmova domaćih autora koji će biti društveno angažovani, a koji u odnosu na region značajno nedostaju</w:t>
      </w:r>
      <w:r>
        <w:t xml:space="preserve">. Dokumentarni film </w:t>
      </w:r>
      <w:r w:rsidRPr="004973DB">
        <w:t xml:space="preserve">je moćno sredstvo promocije </w:t>
      </w:r>
      <w:r>
        <w:t>ljudskih prava</w:t>
      </w:r>
      <w:r w:rsidRPr="004973DB">
        <w:t xml:space="preserve"> i </w:t>
      </w:r>
      <w:r>
        <w:t xml:space="preserve">toliko potrebne </w:t>
      </w:r>
      <w:r w:rsidRPr="004973DB">
        <w:t>senzibilizacije javnosti</w:t>
      </w:r>
      <w:r>
        <w:t xml:space="preserve"> o drugom i drugačijem</w:t>
      </w:r>
      <w:r w:rsidRPr="004973DB">
        <w:t>.</w:t>
      </w:r>
      <w:r w:rsidR="00701286">
        <w:t xml:space="preserve"> </w:t>
      </w:r>
      <w:ins w:id="2" w:author="CGO" w:date="2011-09-20T13:07:00Z">
        <w:r w:rsidR="000D035F" w:rsidRPr="004973DB">
          <w:t xml:space="preserve">Opšti cilj jeste doprinos razvoju kulture ljudskih prava koja jača proces demokratizacije i evropeizacije Crne Gore kroz inovativan i umjetnički </w:t>
        </w:r>
      </w:ins>
      <w:r>
        <w:t>izraz</w:t>
      </w:r>
      <w:ins w:id="3" w:author="CGO" w:date="2011-09-20T13:07:00Z">
        <w:r w:rsidR="000D035F" w:rsidRPr="004973DB">
          <w:t>.</w:t>
        </w:r>
      </w:ins>
      <w:r w:rsidRPr="004973DB">
        <w:t xml:space="preserve"> </w:t>
      </w:r>
      <w:ins w:id="4" w:author="CGO" w:date="2011-09-20T13:07:00Z">
        <w:r w:rsidR="000D035F" w:rsidRPr="004973DB">
          <w:t xml:space="preserve">Specifični cilj jeste podizanje svjesti javnosti o konceptu i sadržaju ljudskih prava, posebno ukazivanje na one </w:t>
        </w:r>
        <w:r w:rsidR="000D035F" w:rsidRPr="004973DB">
          <w:lastRenderedPageBreak/>
          <w:t>oblasti ljudskih prava koje su kritične za Crnu Goru, poput potrebe djelotvornog suočavanja sa prošlošću i afirmacije LGBT prava.</w:t>
        </w:r>
      </w:ins>
      <w:r w:rsidR="00701286">
        <w:t>A postizanje navedenih ciljeva je najjednostavnije postići na interaktivan način koji će omladini biti primamljiv</w:t>
      </w:r>
      <w:r w:rsidR="004B2516">
        <w:t xml:space="preserve"> a ta interakcija će biti zagarantovana</w:t>
      </w:r>
      <w:r w:rsidR="00701286">
        <w:t xml:space="preserve"> kroz</w:t>
      </w:r>
      <w:r w:rsidR="00BE6F4B">
        <w:t xml:space="preserve"> projekcije u </w:t>
      </w:r>
      <w:r w:rsidR="00701286">
        <w:t xml:space="preserve"> </w:t>
      </w:r>
      <w:r w:rsidR="00BE6F4B">
        <w:t>okviru filmskog</w:t>
      </w:r>
      <w:r w:rsidR="00701286">
        <w:t xml:space="preserve"> festival</w:t>
      </w:r>
      <w:r w:rsidR="00BE6F4B">
        <w:t>a</w:t>
      </w:r>
      <w:r w:rsidR="00701286">
        <w:t>. Cilj</w:t>
      </w:r>
      <w:r w:rsidR="00FA30C7">
        <w:t>n</w:t>
      </w:r>
      <w:r w:rsidR="00701286">
        <w:t xml:space="preserve">a grupa jesu studentska i srednjoškolska populacija kao društvena struktura koja </w:t>
      </w:r>
      <w:r w:rsidR="004B2516">
        <w:t xml:space="preserve">je najspremnija za nova saznanja i nova iskustva. </w:t>
      </w:r>
      <w:r w:rsidR="0028004F" w:rsidRPr="0028004F">
        <w:rPr>
          <w:rStyle w:val="apple-style-span"/>
        </w:rPr>
        <w:t>Podgoričkoj publici predstavljamo bogat program sjajnih filmova novije produkcije koji su pokupili nebrojene nominacije, priznanja i nagrade širom svijeta.</w:t>
      </w:r>
      <w:r w:rsidR="0028004F">
        <w:rPr>
          <w:lang w:val="sr-Latn-BA"/>
        </w:rPr>
        <w:t xml:space="preserve">  </w:t>
      </w:r>
    </w:p>
    <w:p w:rsidR="00CA6800" w:rsidRDefault="004B2516" w:rsidP="0045435D">
      <w:pPr>
        <w:jc w:val="both"/>
      </w:pPr>
      <w:r>
        <w:t>Projekcija dokumentarn</w:t>
      </w:r>
      <w:r w:rsidR="00923090">
        <w:t xml:space="preserve">ih filmova o ljudskim pravima u okvirima filmskog festivala </w:t>
      </w:r>
      <w:r>
        <w:t>je predviđena glavna aktivnost. U okviru teme ljudskih prava biće organizovani izlet</w:t>
      </w:r>
      <w:r w:rsidR="002C1EC2">
        <w:t>i</w:t>
      </w:r>
      <w:r>
        <w:t xml:space="preserve"> sa kulturnim sadržajem u cilju </w:t>
      </w:r>
      <w:r w:rsidR="00000A3F">
        <w:t>promocije crnogorskog filmskog ambijenta kao i fes</w:t>
      </w:r>
      <w:r w:rsidR="00607CF9">
        <w:t>tivalski Forum koji će biti jed</w:t>
      </w:r>
      <w:r w:rsidR="00000A3F">
        <w:t>na vrsta jača</w:t>
      </w:r>
      <w:r w:rsidR="00C679F2">
        <w:t>nja trezvenosti u društvu i sama promocija</w:t>
      </w:r>
      <w:r w:rsidR="00000A3F">
        <w:t xml:space="preserve"> ljudskih prava.</w:t>
      </w:r>
      <w:ins w:id="5" w:author="CGO" w:date="2011-09-20T15:18:00Z">
        <w:r w:rsidR="0025713E">
          <w:t xml:space="preserve"> Takođe u sklopu projekta biće organizovane dvije panel diskusije koje će se pretežno fokusirati na teme součavanja sa prošlošću i LGBT prava. </w:t>
        </w:r>
      </w:ins>
      <w:ins w:id="6" w:author="CGO" w:date="2011-09-20T15:20:00Z">
        <w:r w:rsidR="007D68FE">
          <w:t>Važnost ovih diskusija se ogleda u tome da s</w:t>
        </w:r>
      </w:ins>
      <w:ins w:id="7" w:author="CGO" w:date="2011-09-20T15:21:00Z">
        <w:r w:rsidR="007D68FE">
          <w:t>u</w:t>
        </w:r>
      </w:ins>
      <w:ins w:id="8" w:author="CGO" w:date="2011-09-20T15:20:00Z">
        <w:r w:rsidR="007D68FE">
          <w:t xml:space="preserve"> navedene teme aktuelni izazovi sa kojima se trenutno suočava</w:t>
        </w:r>
      </w:ins>
      <w:ins w:id="9" w:author="CGO" w:date="2011-09-20T15:21:00Z">
        <w:r w:rsidR="007D68FE">
          <w:t xml:space="preserve"> Crna Gora, koja mora u očima EU dokazati da se </w:t>
        </w:r>
      </w:ins>
      <w:ins w:id="10" w:author="CGO" w:date="2011-09-20T15:22:00Z">
        <w:r w:rsidR="007D68FE">
          <w:t xml:space="preserve">zalaže za </w:t>
        </w:r>
      </w:ins>
      <w:ins w:id="11" w:author="CGO" w:date="2011-09-20T15:23:00Z">
        <w:r w:rsidR="007D68FE">
          <w:t>ostavrivanje modernog koncepta ljud</w:t>
        </w:r>
      </w:ins>
      <w:ins w:id="12" w:author="CGO" w:date="2011-09-20T15:25:00Z">
        <w:r w:rsidR="007D68FE">
          <w:t>s</w:t>
        </w:r>
      </w:ins>
      <w:ins w:id="13" w:author="CGO" w:date="2011-09-20T15:23:00Z">
        <w:r w:rsidR="007D68FE">
          <w:t>kih prava</w:t>
        </w:r>
      </w:ins>
      <w:ins w:id="14" w:author="CGO" w:date="2011-09-20T15:25:00Z">
        <w:r w:rsidR="007D68FE">
          <w:t xml:space="preserve">. Kroz panel diskusije se želi </w:t>
        </w:r>
      </w:ins>
      <w:ins w:id="15" w:author="CGO" w:date="2011-09-20T15:30:00Z">
        <w:r w:rsidR="002767DE">
          <w:t>promovisati ideja</w:t>
        </w:r>
      </w:ins>
      <w:ins w:id="16" w:author="CGO" w:date="2011-09-20T15:31:00Z">
        <w:r w:rsidR="002767DE">
          <w:t xml:space="preserve"> ravnopravnosti</w:t>
        </w:r>
      </w:ins>
      <w:ins w:id="17" w:author="CGO" w:date="2011-09-20T15:34:00Z">
        <w:r w:rsidR="003101DE">
          <w:t xml:space="preserve"> </w:t>
        </w:r>
      </w:ins>
      <w:ins w:id="18" w:author="CGO" w:date="2011-09-20T15:31:00Z">
        <w:r w:rsidR="002767DE">
          <w:t>ali i odgovornosti</w:t>
        </w:r>
      </w:ins>
      <w:ins w:id="19" w:author="CGO" w:date="2011-09-20T15:34:00Z">
        <w:r w:rsidR="003101DE">
          <w:t xml:space="preserve"> koje institucije države imaju prema svojim građa</w:t>
        </w:r>
      </w:ins>
      <w:ins w:id="20" w:author="CGO" w:date="2011-09-20T15:35:00Z">
        <w:r w:rsidR="003101DE">
          <w:t>n</w:t>
        </w:r>
      </w:ins>
      <w:ins w:id="21" w:author="CGO" w:date="2011-09-20T15:34:00Z">
        <w:r w:rsidR="003101DE">
          <w:t>ima.</w:t>
        </w:r>
      </w:ins>
      <w:r w:rsidR="00607CF9">
        <w:t xml:space="preserve"> Podgorica kao centar omladine (posebno studentske i srednjoškolske) je idealno mjesto za održavanje jednog festivala ovakvog karaktera. Za realizaciju ovog projekta predviđeno je </w:t>
      </w:r>
      <w:r w:rsidR="00695D16">
        <w:t>48080</w:t>
      </w:r>
      <w:r w:rsidR="00607CF9" w:rsidRPr="00C546CB">
        <w:t xml:space="preserve"> €</w:t>
      </w:r>
      <w:r w:rsidR="00607CF9" w:rsidRPr="00CA69F7">
        <w:rPr>
          <w:color w:val="FF0000"/>
        </w:rPr>
        <w:t xml:space="preserve"> </w:t>
      </w:r>
      <w:r w:rsidR="00607CF9">
        <w:t>a predviđeni iznos tražen</w:t>
      </w:r>
      <w:r w:rsidR="00A25C8F">
        <w:t xml:space="preserve"> </w:t>
      </w:r>
      <w:r w:rsidR="00861A1C">
        <w:t>od Komisije</w:t>
      </w:r>
      <w:r w:rsidR="00A25C8F">
        <w:t xml:space="preserve"> </w:t>
      </w:r>
      <w:r w:rsidR="00607CF9">
        <w:t xml:space="preserve">jeste </w:t>
      </w:r>
      <w:r w:rsidR="006304F7">
        <w:t>1</w:t>
      </w:r>
      <w:r w:rsidR="00695D16">
        <w:t>6 350</w:t>
      </w:r>
      <w:r w:rsidR="00607CF9">
        <w:t xml:space="preserve"> €</w:t>
      </w:r>
    </w:p>
    <w:p w:rsidR="00CA6800" w:rsidRDefault="00CA6800" w:rsidP="0045435D">
      <w:pPr>
        <w:jc w:val="both"/>
      </w:pPr>
    </w:p>
    <w:p w:rsidR="00614FEF" w:rsidRDefault="00614FEF" w:rsidP="00614FEF">
      <w:pPr>
        <w:jc w:val="both"/>
        <w:rPr>
          <w:lang w:val="sl-SI"/>
        </w:rPr>
      </w:pPr>
    </w:p>
    <w:p w:rsidR="00614FEF" w:rsidRDefault="00614FEF" w:rsidP="00614FEF">
      <w:pPr>
        <w:pStyle w:val="Heading1"/>
        <w:rPr>
          <w:sz w:val="28"/>
          <w:szCs w:val="28"/>
        </w:rPr>
      </w:pPr>
      <w:r>
        <w:rPr>
          <w:sz w:val="28"/>
          <w:szCs w:val="28"/>
        </w:rPr>
        <w:t>II – Detaljnije informacije o pro</w:t>
      </w:r>
      <w:r w:rsidR="009E53ED">
        <w:rPr>
          <w:sz w:val="28"/>
          <w:szCs w:val="28"/>
        </w:rPr>
        <w:t>gramu</w:t>
      </w:r>
    </w:p>
    <w:p w:rsidR="009E53ED" w:rsidRPr="009E53ED" w:rsidRDefault="009E53ED" w:rsidP="00614FEF">
      <w:pPr>
        <w:rPr>
          <w:b/>
          <w:sz w:val="16"/>
          <w:szCs w:val="16"/>
        </w:rPr>
      </w:pPr>
    </w:p>
    <w:p w:rsidR="00614FEF" w:rsidRDefault="00614FEF" w:rsidP="00614FEF">
      <w:pPr>
        <w:rPr>
          <w:b/>
        </w:rPr>
      </w:pPr>
      <w:r>
        <w:rPr>
          <w:b/>
        </w:rPr>
        <w:t>2.1</w:t>
      </w:r>
      <w:r>
        <w:t xml:space="preserve"> </w:t>
      </w:r>
      <w:r>
        <w:rPr>
          <w:b/>
        </w:rPr>
        <w:t>O</w:t>
      </w:r>
      <w:r w:rsidR="00253D50">
        <w:rPr>
          <w:b/>
        </w:rPr>
        <w:t>pis pro</w:t>
      </w:r>
      <w:r w:rsidR="00364B21">
        <w:rPr>
          <w:b/>
        </w:rPr>
        <w:t>blema</w:t>
      </w:r>
    </w:p>
    <w:p w:rsidR="00364B21" w:rsidRDefault="00364B21" w:rsidP="00614FEF">
      <w:pPr>
        <w:rPr>
          <w:b/>
        </w:rPr>
      </w:pPr>
    </w:p>
    <w:p w:rsidR="00CA6800" w:rsidRPr="00695D16" w:rsidDel="00D10760" w:rsidRDefault="00CA6800" w:rsidP="00364B21">
      <w:pPr>
        <w:pStyle w:val="NormalWeb"/>
        <w:spacing w:before="0" w:beforeAutospacing="0" w:after="180" w:afterAutospacing="0"/>
        <w:jc w:val="both"/>
        <w:textAlignment w:val="baseline"/>
        <w:rPr>
          <w:ins w:id="22" w:author="Dada" w:date="2011-09-20T12:40:00Z"/>
          <w:del w:id="23" w:author="CGO" w:date="2011-09-20T15:35:00Z"/>
          <w:noProof/>
          <w:color w:val="0D0D0D" w:themeColor="text1" w:themeTint="F2"/>
          <w:shd w:val="clear" w:color="auto" w:fill="FFFFFF"/>
          <w:lang w:val="sr-Latn-BA"/>
        </w:rPr>
      </w:pPr>
      <w:ins w:id="24" w:author="Dada" w:date="2011-09-20T12:40:00Z">
        <w:r w:rsidRPr="00695D16">
          <w:rPr>
            <w:noProof/>
            <w:color w:val="0D0D0D" w:themeColor="text1" w:themeTint="F2"/>
            <w:shd w:val="clear" w:color="auto" w:fill="FFFFFF"/>
            <w:lang w:val="sr-Latn-BA"/>
          </w:rPr>
          <w:t xml:space="preserve">Ovo nije esej niti tekst za publikaciju, mora biti vise faktografski a manje poetican. </w:t>
        </w:r>
      </w:ins>
      <w:ins w:id="25" w:author="Dada" w:date="2011-09-20T12:41:00Z">
        <w:r w:rsidRPr="00695D16">
          <w:rPr>
            <w:noProof/>
            <w:color w:val="0D0D0D" w:themeColor="text1" w:themeTint="F2"/>
            <w:shd w:val="clear" w:color="auto" w:fill="FFFFFF"/>
            <w:lang w:val="sr-Latn-BA"/>
          </w:rPr>
          <w:t xml:space="preserve">Prva recenica treba da bude jasno definisan problem tipa: </w:t>
        </w:r>
        <w:r w:rsidRPr="00695D16">
          <w:rPr>
            <w:b/>
            <w:noProof/>
            <w:color w:val="0D0D0D" w:themeColor="text1" w:themeTint="F2"/>
            <w:shd w:val="clear" w:color="auto" w:fill="FFFFFF"/>
            <w:lang w:val="sr-Latn-BA"/>
          </w:rPr>
          <w:t>Crna Gora je jedna od rijetkih zemalja u regionu u kojoj umjetnosti ostaje neangazovana a umjetni</w:t>
        </w:r>
      </w:ins>
      <w:ins w:id="26" w:author="Dada" w:date="2011-09-20T12:42:00Z">
        <w:r w:rsidRPr="00695D16">
          <w:rPr>
            <w:b/>
            <w:noProof/>
            <w:color w:val="0D0D0D" w:themeColor="text1" w:themeTint="F2"/>
            <w:shd w:val="clear" w:color="auto" w:fill="FFFFFF"/>
            <w:lang w:val="sr-Latn-BA"/>
          </w:rPr>
          <w:t xml:space="preserve">ci u znacajnoj mjeri iskljuceni iz drustvenih zbivanja. </w:t>
        </w:r>
      </w:ins>
      <w:ins w:id="27" w:author="Dada" w:date="2011-09-20T12:43:00Z">
        <w:r w:rsidRPr="00695D16">
          <w:rPr>
            <w:noProof/>
            <w:color w:val="0D0D0D" w:themeColor="text1" w:themeTint="F2"/>
            <w:shd w:val="clear" w:color="auto" w:fill="FFFFFF"/>
            <w:lang w:val="sr-Latn-BA"/>
          </w:rPr>
          <w:t>Onda navodis da do naseg proslogodisnjeg festivala nije bilo slicnih inicijativa, koliko je rasprostranjeno u regionu i znacajno bla, bla u tom pravcu</w:t>
        </w:r>
      </w:ins>
    </w:p>
    <w:p w:rsidR="00364B21" w:rsidRPr="00695D16" w:rsidRDefault="003477ED" w:rsidP="00364B21">
      <w:pPr>
        <w:pStyle w:val="NormalWeb"/>
        <w:spacing w:before="0" w:beforeAutospacing="0" w:after="180" w:afterAutospacing="0"/>
        <w:jc w:val="both"/>
        <w:textAlignment w:val="baseline"/>
        <w:rPr>
          <w:noProof/>
          <w:color w:val="0D0D0D" w:themeColor="text1" w:themeTint="F2"/>
          <w:shd w:val="clear" w:color="auto" w:fill="FFFFFF"/>
          <w:lang w:val="sr-Latn-BA"/>
        </w:rPr>
      </w:pPr>
      <w:ins w:id="28" w:author="CGO" w:date="2011-09-20T15:57:00Z">
        <w:r w:rsidRPr="00695D16">
          <w:rPr>
            <w:noProof/>
            <w:color w:val="0D0D0D" w:themeColor="text1" w:themeTint="F2"/>
            <w:shd w:val="clear" w:color="auto" w:fill="FFFFFF"/>
            <w:lang w:val="sr-Latn-BA"/>
          </w:rPr>
          <w:t>Crna Gora je jedna od rijetkih zemalja u regionu u kojoj umjetnost ostaje neangažovana a umjetnici u značajnoj mjeri isključeni iz društvenih zbivanja.</w:t>
        </w:r>
        <w:r w:rsidR="00B0125C" w:rsidRPr="00695D16">
          <w:rPr>
            <w:noProof/>
            <w:color w:val="0D0D0D" w:themeColor="text1" w:themeTint="F2"/>
            <w:shd w:val="clear" w:color="auto" w:fill="FFFFFF"/>
            <w:lang w:val="sr-Latn-BA"/>
          </w:rPr>
          <w:t xml:space="preserve"> </w:t>
        </w:r>
      </w:ins>
      <w:ins w:id="29" w:author="CGO" w:date="2011-09-21T09:33:00Z">
        <w:r w:rsidR="00B56913" w:rsidRPr="00695D16">
          <w:rPr>
            <w:noProof/>
            <w:color w:val="0D0D0D" w:themeColor="text1" w:themeTint="F2"/>
            <w:shd w:val="clear" w:color="auto" w:fill="FFFFFF"/>
            <w:lang w:val="sr-Latn-BA"/>
          </w:rPr>
          <w:t>U Crnoj Gori se ne njeguje praksa</w:t>
        </w:r>
      </w:ins>
      <w:ins w:id="30" w:author="CGO" w:date="2011-09-21T09:43:00Z">
        <w:r w:rsidR="00CC21D1" w:rsidRPr="00695D16">
          <w:rPr>
            <w:noProof/>
            <w:color w:val="0D0D0D" w:themeColor="text1" w:themeTint="F2"/>
            <w:shd w:val="clear" w:color="auto" w:fill="FFFFFF"/>
            <w:lang w:val="sr-Latn-BA"/>
          </w:rPr>
          <w:t xml:space="preserve"> pri</w:t>
        </w:r>
        <w:r w:rsidR="009A777D" w:rsidRPr="00695D16">
          <w:rPr>
            <w:noProof/>
            <w:color w:val="0D0D0D" w:themeColor="text1" w:themeTint="F2"/>
            <w:shd w:val="clear" w:color="auto" w:fill="FFFFFF"/>
            <w:lang w:val="sr-Latn-BA"/>
          </w:rPr>
          <w:t xml:space="preserve">kazivanja dokumentarnih filmova, posebno ne onih koji predstavljaju </w:t>
        </w:r>
      </w:ins>
      <w:ins w:id="31" w:author="CGO" w:date="2011-09-21T09:44:00Z">
        <w:r w:rsidR="009A777D" w:rsidRPr="00695D16">
          <w:rPr>
            <w:noProof/>
            <w:color w:val="0D0D0D" w:themeColor="text1" w:themeTint="F2"/>
            <w:shd w:val="clear" w:color="auto" w:fill="FFFFFF"/>
            <w:lang w:val="sr-Latn-BA"/>
          </w:rPr>
          <w:t>„tešku“ tematiku</w:t>
        </w:r>
      </w:ins>
      <w:ins w:id="32" w:author="CGO" w:date="2011-09-21T09:46:00Z">
        <w:r w:rsidR="00DF5660" w:rsidRPr="00695D16">
          <w:rPr>
            <w:noProof/>
            <w:color w:val="0D0D0D" w:themeColor="text1" w:themeTint="F2"/>
            <w:shd w:val="clear" w:color="auto" w:fill="FFFFFF"/>
            <w:lang w:val="sr-Latn-BA"/>
          </w:rPr>
          <w:t xml:space="preserve"> za region</w:t>
        </w:r>
      </w:ins>
      <w:ins w:id="33" w:author="CGO" w:date="2011-09-21T09:44:00Z">
        <w:r w:rsidR="009A777D" w:rsidRPr="00695D16">
          <w:rPr>
            <w:noProof/>
            <w:color w:val="0D0D0D" w:themeColor="text1" w:themeTint="F2"/>
            <w:shd w:val="clear" w:color="auto" w:fill="FFFFFF"/>
            <w:lang w:val="sr-Latn-BA"/>
          </w:rPr>
          <w:t>. Potrebno je da kroz prizmu redit</w:t>
        </w:r>
        <w:r w:rsidR="00DF5660" w:rsidRPr="00695D16">
          <w:rPr>
            <w:noProof/>
            <w:color w:val="0D0D0D" w:themeColor="text1" w:themeTint="F2"/>
            <w:shd w:val="clear" w:color="auto" w:fill="FFFFFF"/>
            <w:lang w:val="sr-Latn-BA"/>
          </w:rPr>
          <w:t>elja publika upozna</w:t>
        </w:r>
      </w:ins>
      <w:ins w:id="34" w:author="CGO" w:date="2011-09-21T09:46:00Z">
        <w:r w:rsidR="00DF5660" w:rsidRPr="00695D16">
          <w:rPr>
            <w:noProof/>
            <w:color w:val="0D0D0D" w:themeColor="text1" w:themeTint="F2"/>
            <w:shd w:val="clear" w:color="auto" w:fill="FFFFFF"/>
            <w:lang w:val="sr-Latn-BA"/>
          </w:rPr>
          <w:t xml:space="preserve"> određene segmente </w:t>
        </w:r>
      </w:ins>
      <w:ins w:id="35" w:author="CGO" w:date="2011-09-21T09:44:00Z">
        <w:r w:rsidR="009A777D" w:rsidRPr="00695D16">
          <w:rPr>
            <w:noProof/>
            <w:color w:val="0D0D0D" w:themeColor="text1" w:themeTint="F2"/>
            <w:shd w:val="clear" w:color="auto" w:fill="FFFFFF"/>
            <w:lang w:val="sr-Latn-BA"/>
          </w:rPr>
          <w:t>jednog društva</w:t>
        </w:r>
      </w:ins>
      <w:ins w:id="36" w:author="CGO" w:date="2011-09-21T09:47:00Z">
        <w:r w:rsidR="00DF5660" w:rsidRPr="00695D16">
          <w:rPr>
            <w:noProof/>
            <w:color w:val="0D0D0D" w:themeColor="text1" w:themeTint="F2"/>
            <w:shd w:val="clear" w:color="auto" w:fill="FFFFFF"/>
            <w:lang w:val="sr-Latn-BA"/>
          </w:rPr>
          <w:t>, dešava se da često ti segmenti predstavljaju nešto što nije prijatno</w:t>
        </w:r>
      </w:ins>
      <w:ins w:id="37" w:author="CGO" w:date="2011-09-21T09:48:00Z">
        <w:r w:rsidR="00DF5660" w:rsidRPr="00695D16">
          <w:rPr>
            <w:noProof/>
            <w:color w:val="0D0D0D" w:themeColor="text1" w:themeTint="F2"/>
            <w:shd w:val="clear" w:color="auto" w:fill="FFFFFF"/>
            <w:lang w:val="sr-Latn-BA"/>
          </w:rPr>
          <w:t xml:space="preserve">, upravo zbog toga se u svijetu i regionu gaji ovaj oblik interakcije sa ljudima, oblik komunikacije kroz umjetnički izraz tj. preko kamere </w:t>
        </w:r>
      </w:ins>
      <w:ins w:id="38" w:author="CGO" w:date="2011-09-21T09:49:00Z">
        <w:r w:rsidR="00DF5660" w:rsidRPr="00695D16">
          <w:rPr>
            <w:noProof/>
            <w:color w:val="0D0D0D" w:themeColor="text1" w:themeTint="F2"/>
            <w:shd w:val="clear" w:color="auto" w:fill="FFFFFF"/>
            <w:lang w:val="sr-Latn-BA"/>
          </w:rPr>
          <w:t>i kadra jednog režisera</w:t>
        </w:r>
      </w:ins>
      <w:ins w:id="39" w:author="CGO" w:date="2011-09-21T09:44:00Z">
        <w:r w:rsidR="009A777D" w:rsidRPr="00695D16">
          <w:rPr>
            <w:noProof/>
            <w:color w:val="0D0D0D" w:themeColor="text1" w:themeTint="F2"/>
            <w:shd w:val="clear" w:color="auto" w:fill="FFFFFF"/>
            <w:lang w:val="sr-Latn-BA"/>
          </w:rPr>
          <w:t>.</w:t>
        </w:r>
      </w:ins>
      <w:ins w:id="40" w:author="CGO" w:date="2011-09-21T09:49:00Z">
        <w:r w:rsidR="00B42830" w:rsidRPr="00695D16">
          <w:rPr>
            <w:noProof/>
            <w:color w:val="0D0D0D" w:themeColor="text1" w:themeTint="F2"/>
            <w:shd w:val="clear" w:color="auto" w:fill="FFFFFF"/>
            <w:lang w:val="sr-Latn-BA"/>
          </w:rPr>
          <w:t xml:space="preserve"> </w:t>
        </w:r>
      </w:ins>
      <w:r w:rsidR="00364B21" w:rsidRPr="00695D16">
        <w:rPr>
          <w:noProof/>
          <w:color w:val="0D0D0D" w:themeColor="text1" w:themeTint="F2"/>
          <w:shd w:val="clear" w:color="auto" w:fill="FFFFFF"/>
          <w:lang w:val="sr-Latn-BA"/>
        </w:rPr>
        <w:t>Provokativan i neposredan, medij dokumentarnog filma predstavlja savršen način da uistinu pogledamo u lice žrtvama i dželatima, nepodnošljivim nepravdama i nevjerovatnim herojstvima, slabosti i snazi ljudskog u dobu kojem mnogi pripisuju apokaliptične epitete. Drugim festivalom filma o ljudskim pravima</w:t>
      </w:r>
      <w:r w:rsidR="00364B21" w:rsidRPr="00695D16">
        <w:rPr>
          <w:rStyle w:val="apple-converted-space"/>
          <w:noProof/>
          <w:color w:val="0D0D0D" w:themeColor="text1" w:themeTint="F2"/>
          <w:shd w:val="clear" w:color="auto" w:fill="FFFFFF"/>
          <w:lang w:val="sr-Latn-BA"/>
        </w:rPr>
        <w:t> </w:t>
      </w:r>
      <w:r w:rsidR="00400FC7" w:rsidRPr="00695D16">
        <w:rPr>
          <w:rStyle w:val="apple-converted-space"/>
          <w:noProof/>
          <w:color w:val="0D0D0D" w:themeColor="text1" w:themeTint="F2"/>
          <w:shd w:val="clear" w:color="auto" w:fill="FFFFFF"/>
          <w:lang w:val="sr-Latn-BA"/>
        </w:rPr>
        <w:t>„</w:t>
      </w:r>
      <w:r w:rsidR="00364B21" w:rsidRPr="00695D16">
        <w:rPr>
          <w:rStyle w:val="apple-converted-space"/>
          <w:noProof/>
          <w:color w:val="0D0D0D" w:themeColor="text1" w:themeTint="F2"/>
          <w:shd w:val="clear" w:color="auto" w:fill="FFFFFF"/>
          <w:lang w:val="sr-Latn-BA"/>
        </w:rPr>
        <w:t>U</w:t>
      </w:r>
      <w:r w:rsidR="00364B21" w:rsidRPr="00695D16">
        <w:rPr>
          <w:rStyle w:val="Emphasis"/>
          <w:bCs/>
          <w:noProof/>
          <w:color w:val="0D0D0D" w:themeColor="text1" w:themeTint="F2"/>
          <w:bdr w:val="none" w:sz="0" w:space="0" w:color="auto" w:frame="1"/>
          <w:lang w:val="sr-Latn-BA"/>
        </w:rPr>
        <w:t>brzaj</w:t>
      </w:r>
      <w:r w:rsidR="00400FC7" w:rsidRPr="00695D16">
        <w:rPr>
          <w:rStyle w:val="Emphasis"/>
          <w:bCs/>
          <w:noProof/>
          <w:color w:val="0D0D0D" w:themeColor="text1" w:themeTint="F2"/>
          <w:bdr w:val="none" w:sz="0" w:space="0" w:color="auto" w:frame="1"/>
          <w:lang w:val="sr-Latn-BA"/>
        </w:rPr>
        <w:t>“</w:t>
      </w:r>
      <w:r w:rsidR="00364B21" w:rsidRPr="00695D16">
        <w:rPr>
          <w:noProof/>
          <w:color w:val="0D0D0D" w:themeColor="text1" w:themeTint="F2"/>
          <w:shd w:val="clear" w:color="auto" w:fill="FFFFFF"/>
          <w:lang w:val="sr-Latn-BA"/>
        </w:rPr>
        <w:t xml:space="preserve"> želimo ucrtati Podgoricu na kulturnu mapu regiona koji već dugi niz godina njeguje ovu vrstu festivalskog dešavanja kojim nastoji upoznati svoju javnost sa recentnom produkcijom angažovanog dokumentarnog filma, ali i senzibilisati i informisati osjetljiva društva postkonfliktnih prostora na problematiku ljudskih prava čije je kršenje učinilo svjetski prepoznatljivim region tzv. zapadnog Balkana.</w:t>
      </w:r>
      <w:ins w:id="41" w:author="CGO" w:date="2011-09-21T09:30:00Z">
        <w:r w:rsidR="00B56913" w:rsidRPr="00695D16">
          <w:rPr>
            <w:noProof/>
            <w:color w:val="0D0D0D" w:themeColor="text1" w:themeTint="F2"/>
            <w:shd w:val="clear" w:color="auto" w:fill="FFFFFF"/>
            <w:lang w:val="sr-Latn-BA"/>
          </w:rPr>
          <w:t xml:space="preserve"> Značaj festivala koji se bavi tematikom ljudskih prava jeste još veći ako se radi o festivalu koji predstavlja nešto novo</w:t>
        </w:r>
      </w:ins>
      <w:ins w:id="42" w:author="CGO" w:date="2011-09-21T09:31:00Z">
        <w:r w:rsidR="00B56913" w:rsidRPr="00695D16">
          <w:rPr>
            <w:noProof/>
            <w:color w:val="0D0D0D" w:themeColor="text1" w:themeTint="F2"/>
            <w:shd w:val="clear" w:color="auto" w:fill="FFFFFF"/>
            <w:lang w:val="sr-Latn-BA"/>
          </w:rPr>
          <w:t xml:space="preserve"> za određeno društvo.</w:t>
        </w:r>
      </w:ins>
      <w:ins w:id="43" w:author="CGO" w:date="2011-09-21T09:28:00Z">
        <w:r w:rsidR="00B56913" w:rsidRPr="00695D16">
          <w:rPr>
            <w:noProof/>
            <w:color w:val="0D0D0D" w:themeColor="text1" w:themeTint="F2"/>
            <w:shd w:val="clear" w:color="auto" w:fill="FFFFFF"/>
            <w:lang w:val="sr-Latn-BA"/>
          </w:rPr>
          <w:t xml:space="preserve"> </w:t>
        </w:r>
      </w:ins>
      <w:ins w:id="44" w:author="CGO" w:date="2011-09-21T09:33:00Z">
        <w:r w:rsidR="00215701" w:rsidRPr="00695D16">
          <w:rPr>
            <w:noProof/>
            <w:color w:val="0D0D0D" w:themeColor="text1" w:themeTint="F2"/>
            <w:shd w:val="clear" w:color="auto" w:fill="FFFFFF"/>
            <w:lang w:val="sr-Latn-BA"/>
          </w:rPr>
          <w:t xml:space="preserve">Crna Gora kao malo društvo rijetko ima priliku da se sretne sa dokumentarnim filmom, a kamoli sa dokumentarnim filmom </w:t>
        </w:r>
        <w:r w:rsidR="00215701" w:rsidRPr="00695D16">
          <w:rPr>
            <w:noProof/>
            <w:color w:val="0D0D0D" w:themeColor="text1" w:themeTint="F2"/>
            <w:shd w:val="clear" w:color="auto" w:fill="FFFFFF"/>
            <w:lang w:val="sr-Latn-BA"/>
          </w:rPr>
          <w:lastRenderedPageBreak/>
          <w:t xml:space="preserve">koji se bavi ljudskim pravima. </w:t>
        </w:r>
      </w:ins>
      <w:ins w:id="45" w:author="CGO" w:date="2011-09-21T09:36:00Z">
        <w:r w:rsidR="00215701" w:rsidRPr="00695D16">
          <w:rPr>
            <w:noProof/>
            <w:color w:val="0D0D0D" w:themeColor="text1" w:themeTint="F2"/>
            <w:shd w:val="clear" w:color="auto" w:fill="FFFFFF"/>
            <w:lang w:val="sr-Latn-BA"/>
          </w:rPr>
          <w:t>Inovativan</w:t>
        </w:r>
      </w:ins>
      <w:ins w:id="46" w:author="CGO" w:date="2011-09-21T09:35:00Z">
        <w:r w:rsidR="00215701" w:rsidRPr="00695D16">
          <w:rPr>
            <w:noProof/>
            <w:color w:val="0D0D0D" w:themeColor="text1" w:themeTint="F2"/>
            <w:shd w:val="clear" w:color="auto" w:fill="FFFFFF"/>
            <w:lang w:val="sr-Latn-BA"/>
          </w:rPr>
          <w:t xml:space="preserve"> pristup problematici ljudskih prava garantuje posjećenost i </w:t>
        </w:r>
      </w:ins>
      <w:ins w:id="47" w:author="CGO" w:date="2011-09-21T09:36:00Z">
        <w:r w:rsidR="00215701" w:rsidRPr="00695D16">
          <w:rPr>
            <w:noProof/>
            <w:color w:val="0D0D0D" w:themeColor="text1" w:themeTint="F2"/>
            <w:shd w:val="clear" w:color="auto" w:fill="FFFFFF"/>
            <w:lang w:val="sr-Latn-BA"/>
          </w:rPr>
          <w:t xml:space="preserve">zainteresovanost publike. </w:t>
        </w:r>
      </w:ins>
      <w:ins w:id="48" w:author="CGO" w:date="2011-09-21T09:28:00Z">
        <w:r w:rsidR="00B56913" w:rsidRPr="00695D16">
          <w:rPr>
            <w:noProof/>
            <w:color w:val="0D0D0D" w:themeColor="text1" w:themeTint="F2"/>
            <w:shd w:val="clear" w:color="auto" w:fill="FFFFFF"/>
            <w:lang w:val="sr-Latn-BA"/>
          </w:rPr>
          <w:t>Ovakav vid interakcije sa publikom tj. onaj preko dokumentarnog filma postao je uobi</w:t>
        </w:r>
      </w:ins>
      <w:ins w:id="49" w:author="CGO" w:date="2011-09-21T09:29:00Z">
        <w:r w:rsidR="00B56913" w:rsidRPr="00695D16">
          <w:rPr>
            <w:noProof/>
            <w:color w:val="0D0D0D" w:themeColor="text1" w:themeTint="F2"/>
            <w:shd w:val="clear" w:color="auto" w:fill="FFFFFF"/>
            <w:lang w:val="sr-Latn-BA"/>
          </w:rPr>
          <w:t>čajena tradicija u zemljama u regionu.</w:t>
        </w:r>
      </w:ins>
      <w:ins w:id="50" w:author="CGO" w:date="2011-09-21T09:37:00Z">
        <w:r w:rsidR="00215701" w:rsidRPr="00695D16">
          <w:rPr>
            <w:noProof/>
            <w:color w:val="0D0D0D" w:themeColor="text1" w:themeTint="F2"/>
            <w:shd w:val="clear" w:color="auto" w:fill="FFFFFF"/>
            <w:lang w:val="sr-Latn-BA"/>
          </w:rPr>
          <w:t xml:space="preserve"> Region godinama njeguje </w:t>
        </w:r>
        <w:r w:rsidR="008A2CD6" w:rsidRPr="00695D16">
          <w:rPr>
            <w:noProof/>
            <w:color w:val="0D0D0D" w:themeColor="text1" w:themeTint="F2"/>
            <w:shd w:val="clear" w:color="auto" w:fill="FFFFFF"/>
            <w:lang w:val="sr-Latn-BA"/>
          </w:rPr>
          <w:t xml:space="preserve">praksu prikazivanja </w:t>
        </w:r>
      </w:ins>
      <w:ins w:id="51" w:author="CGO" w:date="2011-09-21T09:38:00Z">
        <w:r w:rsidR="008A2CD6" w:rsidRPr="00695D16">
          <w:rPr>
            <w:noProof/>
            <w:color w:val="0D0D0D" w:themeColor="text1" w:themeTint="F2"/>
            <w:shd w:val="clear" w:color="auto" w:fill="FFFFFF"/>
            <w:lang w:val="sr-Latn-BA"/>
          </w:rPr>
          <w:t xml:space="preserve">dokumentarnih </w:t>
        </w:r>
      </w:ins>
      <w:ins w:id="52" w:author="CGO" w:date="2011-09-21T09:37:00Z">
        <w:r w:rsidR="008A2CD6" w:rsidRPr="00695D16">
          <w:rPr>
            <w:noProof/>
            <w:color w:val="0D0D0D" w:themeColor="text1" w:themeTint="F2"/>
            <w:shd w:val="clear" w:color="auto" w:fill="FFFFFF"/>
            <w:lang w:val="sr-Latn-BA"/>
          </w:rPr>
          <w:t>filmova</w:t>
        </w:r>
      </w:ins>
      <w:ins w:id="53" w:author="CGO" w:date="2011-09-21T09:38:00Z">
        <w:r w:rsidR="00531F23" w:rsidRPr="00695D16">
          <w:rPr>
            <w:noProof/>
            <w:color w:val="0D0D0D" w:themeColor="text1" w:themeTint="F2"/>
            <w:shd w:val="clear" w:color="auto" w:fill="FFFFFF"/>
            <w:lang w:val="sr-Latn-BA"/>
          </w:rPr>
          <w:t xml:space="preserve"> u cilju šireg obrazovanja publike</w:t>
        </w:r>
      </w:ins>
      <w:ins w:id="54" w:author="CGO" w:date="2011-09-21T09:41:00Z">
        <w:r w:rsidR="00B9736B" w:rsidRPr="00695D16">
          <w:rPr>
            <w:noProof/>
            <w:color w:val="0D0D0D" w:themeColor="text1" w:themeTint="F2"/>
            <w:shd w:val="clear" w:color="auto" w:fill="FFFFFF"/>
            <w:lang w:val="sr-Latn-BA"/>
          </w:rPr>
          <w:t>. To se pokazalo kao efikasno oružje protiv</w:t>
        </w:r>
      </w:ins>
      <w:ins w:id="55" w:author="CGO" w:date="2011-09-21T09:42:00Z">
        <w:r w:rsidR="00B9736B" w:rsidRPr="00695D16">
          <w:rPr>
            <w:noProof/>
            <w:color w:val="0D0D0D" w:themeColor="text1" w:themeTint="F2"/>
            <w:shd w:val="clear" w:color="auto" w:fill="FFFFFF"/>
            <w:lang w:val="sr-Latn-BA"/>
          </w:rPr>
          <w:t xml:space="preserve"> predrasuda i stereotipa, kao i mnogim ljudima otvorilo nove vidike.</w:t>
        </w:r>
      </w:ins>
      <w:ins w:id="56" w:author="CGO" w:date="2011-09-21T09:41:00Z">
        <w:r w:rsidR="00B9736B" w:rsidRPr="00695D16">
          <w:rPr>
            <w:noProof/>
            <w:color w:val="0D0D0D" w:themeColor="text1" w:themeTint="F2"/>
            <w:shd w:val="clear" w:color="auto" w:fill="FFFFFF"/>
            <w:lang w:val="sr-Latn-BA"/>
          </w:rPr>
          <w:t xml:space="preserve"> </w:t>
        </w:r>
      </w:ins>
      <w:r w:rsidR="00364B21" w:rsidRPr="00695D16">
        <w:rPr>
          <w:noProof/>
          <w:color w:val="0D0D0D" w:themeColor="text1" w:themeTint="F2"/>
          <w:shd w:val="clear" w:color="auto" w:fill="FFFFFF"/>
          <w:lang w:val="sr-Latn-BA"/>
        </w:rPr>
        <w:t xml:space="preserve"> Podgoričkoj publici </w:t>
      </w:r>
      <w:r w:rsidR="0000480B" w:rsidRPr="00695D16">
        <w:rPr>
          <w:noProof/>
          <w:color w:val="0D0D0D" w:themeColor="text1" w:themeTint="F2"/>
          <w:shd w:val="clear" w:color="auto" w:fill="FFFFFF"/>
          <w:lang w:val="sr-Latn-BA"/>
        </w:rPr>
        <w:t>biće predstavljen</w:t>
      </w:r>
      <w:r w:rsidR="00364B21" w:rsidRPr="00695D16">
        <w:rPr>
          <w:noProof/>
          <w:color w:val="0D0D0D" w:themeColor="text1" w:themeTint="F2"/>
          <w:shd w:val="clear" w:color="auto" w:fill="FFFFFF"/>
          <w:lang w:val="sr-Latn-BA"/>
        </w:rPr>
        <w:t xml:space="preserve"> bogat program sjajnih filmova novije produkcije koji su </w:t>
      </w:r>
      <w:r w:rsidR="0000480B" w:rsidRPr="00695D16">
        <w:rPr>
          <w:noProof/>
          <w:color w:val="0D0D0D" w:themeColor="text1" w:themeTint="F2"/>
          <w:shd w:val="clear" w:color="auto" w:fill="FFFFFF"/>
          <w:lang w:val="sr-Latn-BA"/>
        </w:rPr>
        <w:t xml:space="preserve">nagrađeni na raznim festivalima </w:t>
      </w:r>
      <w:r w:rsidR="00364B21" w:rsidRPr="00695D16">
        <w:rPr>
          <w:noProof/>
          <w:color w:val="0D0D0D" w:themeColor="text1" w:themeTint="F2"/>
          <w:shd w:val="clear" w:color="auto" w:fill="FFFFFF"/>
          <w:lang w:val="sr-Latn-BA"/>
        </w:rPr>
        <w:t>širom svijeta. Naš cilj je učiniti vidljivim problematiku koja se tvrdoglavo ignoriše u našoj javnosti, aktuelizovati pitanja sa kojima sigurno gubite na izborima, uvesti ih u javni prostor kao relevantne teme artikulisanih debata, preispitati granice vlastitog razumijevanja stvarnosti koju živimo, sjećati se onoga što bismo najradije zaboravili, potisnuli kao ružan san ili ignorisali kao nesaopštivi tuđi košmar, učiniti se iznova ranjivim na patnju drugog.</w:t>
      </w:r>
    </w:p>
    <w:p w:rsidR="00861A1C" w:rsidRPr="00695D16" w:rsidRDefault="007F2735" w:rsidP="00364B21">
      <w:pPr>
        <w:jc w:val="both"/>
        <w:rPr>
          <w:color w:val="0D0D0D" w:themeColor="text1" w:themeTint="F2"/>
        </w:rPr>
      </w:pPr>
      <w:r w:rsidRPr="00695D16">
        <w:rPr>
          <w:color w:val="0D0D0D" w:themeColor="text1" w:themeTint="F2"/>
        </w:rPr>
        <w:t>Najveći problem jeste taj da k</w:t>
      </w:r>
      <w:r w:rsidR="00364B21" w:rsidRPr="00695D16">
        <w:rPr>
          <w:color w:val="0D0D0D" w:themeColor="text1" w:themeTint="F2"/>
        </w:rPr>
        <w:t xml:space="preserve">ultura ljudskih prava još </w:t>
      </w:r>
      <w:r w:rsidRPr="00695D16">
        <w:rPr>
          <w:color w:val="0D0D0D" w:themeColor="text1" w:themeTint="F2"/>
        </w:rPr>
        <w:t xml:space="preserve">praktično </w:t>
      </w:r>
      <w:r w:rsidR="00364B21" w:rsidRPr="00695D16">
        <w:rPr>
          <w:color w:val="0D0D0D" w:themeColor="text1" w:themeTint="F2"/>
        </w:rPr>
        <w:t xml:space="preserve">nije zaživjela u Crnoj Gori, iako je dosta toga učinjeno na ovom polju u dijelu unaprijeđenja zakonodavnog okvira. Ipak, primjena </w:t>
      </w:r>
      <w:r w:rsidRPr="00695D16">
        <w:rPr>
          <w:color w:val="0D0D0D" w:themeColor="text1" w:themeTint="F2"/>
        </w:rPr>
        <w:t xml:space="preserve">ljudskih prava tj. zakona koji uređuje ovu oblast </w:t>
      </w:r>
      <w:r w:rsidR="00364B21" w:rsidRPr="00695D16">
        <w:rPr>
          <w:color w:val="0D0D0D" w:themeColor="text1" w:themeTint="F2"/>
        </w:rPr>
        <w:t xml:space="preserve">ostaje u velikom dijelu izazov kako za institucije tako i za one na koje se sami zakoni odnose. Tome doprinosi i nepostojanje razvijene svijesti i znanja o ljudskim pravima, načinima njihovog ostvarivanja, oblicima kršenja i mehanizmima zaštite. Izvještaji relevantnih međunarodnih i domaćih organizacija posvećenih pitanjima ljudskih prava ukazuju da brojni problemi postoje na svakodnevnoj osnovi, kao i da su određene grupe predmet kontuirane diskriminacije bez sistemskog odgovora države (npr. LGBT populacija). Filmski festival o ljudskim pravima „Ubzaj“, donosi u crnogorsko društvo novi, provokativni oblik učenja o drugima i razlikama, pokušava da uzdrma predrasude, oslabi postojeće modele isključivosti i promoviše toleranciju i razumijevanje. Istovremeno, ova drugačija forma učenja o ljudskim pravima i specifičnostima njihovog kršenja omogućava komunikaciju sa širokim ciljnim grupama koje jesu zainteresovane za društvo u kojem žive i njegovu demokratizaciju, ali nijesu neminovno u prilici da učestvuju u nekom od </w:t>
      </w:r>
      <w:r w:rsidRPr="00695D16">
        <w:rPr>
          <w:color w:val="0D0D0D" w:themeColor="text1" w:themeTint="F2"/>
        </w:rPr>
        <w:t>neformalnih programa obrazovanja</w:t>
      </w:r>
      <w:r w:rsidR="00364B21" w:rsidRPr="00695D16">
        <w:rPr>
          <w:color w:val="0D0D0D" w:themeColor="text1" w:themeTint="F2"/>
        </w:rPr>
        <w:t xml:space="preserve"> za ljudska prava koji se organizuju kroz projekte civilnog sektora.</w:t>
      </w:r>
      <w:r w:rsidRPr="00695D16">
        <w:rPr>
          <w:color w:val="0D0D0D" w:themeColor="text1" w:themeTint="F2"/>
        </w:rPr>
        <w:t xml:space="preserve"> </w:t>
      </w:r>
      <w:r w:rsidR="00861A1C" w:rsidRPr="00695D16">
        <w:rPr>
          <w:color w:val="0D0D0D" w:themeColor="text1" w:themeTint="F2"/>
        </w:rPr>
        <w:t>Problemi post-tranzicionog društva</w:t>
      </w:r>
      <w:r w:rsidR="001D38AB" w:rsidRPr="00695D16">
        <w:rPr>
          <w:color w:val="0D0D0D" w:themeColor="text1" w:themeTint="F2"/>
        </w:rPr>
        <w:t xml:space="preserve"> (samim tim i regiona) jesu </w:t>
      </w:r>
      <w:r w:rsidR="00861A1C" w:rsidRPr="00695D16">
        <w:rPr>
          <w:color w:val="0D0D0D" w:themeColor="text1" w:themeTint="F2"/>
        </w:rPr>
        <w:t xml:space="preserve">konzervativnost i tradicionalizam </w:t>
      </w:r>
      <w:r w:rsidR="001D38AB" w:rsidRPr="00695D16">
        <w:rPr>
          <w:color w:val="0D0D0D" w:themeColor="text1" w:themeTint="F2"/>
        </w:rPr>
        <w:t xml:space="preserve">koji utiču na to da se sloboda govora potiskuje ali i da kršenja ljudskih prava ostanu „pod tepih“ i da se o tome gotovo uopšte ne govori. Kroz projekcije filmova i prateće panel diskusije </w:t>
      </w:r>
      <w:r w:rsidR="004F75B6" w:rsidRPr="00695D16">
        <w:rPr>
          <w:color w:val="0D0D0D" w:themeColor="text1" w:themeTint="F2"/>
        </w:rPr>
        <w:t xml:space="preserve">teži se podrivanju ovih tradicionalnih vrijednosti i teži se stvaranju modernog društva spremnog za nove izazove i za saradnju. </w:t>
      </w:r>
      <w:r w:rsidR="001D38AB" w:rsidRPr="00695D16">
        <w:rPr>
          <w:color w:val="0D0D0D" w:themeColor="text1" w:themeTint="F2"/>
        </w:rPr>
        <w:t xml:space="preserve">  </w:t>
      </w:r>
    </w:p>
    <w:p w:rsidR="00861A1C" w:rsidRPr="00695D16" w:rsidRDefault="00861A1C" w:rsidP="00364B21">
      <w:pPr>
        <w:jc w:val="both"/>
        <w:rPr>
          <w:color w:val="0D0D0D" w:themeColor="text1" w:themeTint="F2"/>
        </w:rPr>
      </w:pPr>
    </w:p>
    <w:p w:rsidR="00614FEF" w:rsidRPr="00695D16" w:rsidRDefault="00364B21" w:rsidP="004F75B6">
      <w:pPr>
        <w:jc w:val="both"/>
        <w:rPr>
          <w:color w:val="0D0D0D" w:themeColor="text1" w:themeTint="F2"/>
          <w:sz w:val="16"/>
          <w:szCs w:val="16"/>
        </w:rPr>
      </w:pPr>
      <w:r w:rsidRPr="00695D16">
        <w:rPr>
          <w:color w:val="0D0D0D" w:themeColor="text1" w:themeTint="F2"/>
        </w:rPr>
        <w:t xml:space="preserve"> </w:t>
      </w:r>
    </w:p>
    <w:p w:rsidR="0051430B" w:rsidRPr="00695D16" w:rsidRDefault="0051430B" w:rsidP="00614FEF">
      <w:pPr>
        <w:rPr>
          <w:ins w:id="57" w:author="CGO" w:date="2011-09-21T11:09:00Z"/>
          <w:b/>
          <w:color w:val="0D0D0D" w:themeColor="text1" w:themeTint="F2"/>
        </w:rPr>
      </w:pPr>
    </w:p>
    <w:p w:rsidR="0051430B" w:rsidRPr="00695D16" w:rsidRDefault="0051430B" w:rsidP="00614FEF">
      <w:pPr>
        <w:rPr>
          <w:ins w:id="58" w:author="CGO" w:date="2011-09-21T11:09:00Z"/>
          <w:b/>
          <w:color w:val="0D0D0D" w:themeColor="text1" w:themeTint="F2"/>
        </w:rPr>
      </w:pPr>
    </w:p>
    <w:p w:rsidR="0051430B" w:rsidRPr="00695D16" w:rsidRDefault="0051430B" w:rsidP="00614FEF">
      <w:pPr>
        <w:rPr>
          <w:ins w:id="59" w:author="CGO" w:date="2011-09-21T11:09:00Z"/>
          <w:b/>
          <w:color w:val="0D0D0D" w:themeColor="text1" w:themeTint="F2"/>
        </w:rPr>
      </w:pPr>
    </w:p>
    <w:p w:rsidR="00614FEF" w:rsidRPr="00695D16" w:rsidRDefault="00614FEF" w:rsidP="00614FEF">
      <w:pPr>
        <w:rPr>
          <w:b/>
          <w:color w:val="0D0D0D" w:themeColor="text1" w:themeTint="F2"/>
        </w:rPr>
      </w:pPr>
      <w:r w:rsidRPr="00695D16">
        <w:rPr>
          <w:b/>
          <w:color w:val="0D0D0D" w:themeColor="text1" w:themeTint="F2"/>
        </w:rPr>
        <w:t>2.2.</w:t>
      </w:r>
      <w:r w:rsidRPr="00695D16">
        <w:rPr>
          <w:color w:val="0D0D0D" w:themeColor="text1" w:themeTint="F2"/>
        </w:rPr>
        <w:t xml:space="preserve"> </w:t>
      </w:r>
      <w:r w:rsidRPr="00695D16">
        <w:rPr>
          <w:b/>
          <w:color w:val="0D0D0D" w:themeColor="text1" w:themeTint="F2"/>
        </w:rPr>
        <w:t>Ciljevi pro</w:t>
      </w:r>
      <w:r w:rsidR="009E53ED" w:rsidRPr="00695D16">
        <w:rPr>
          <w:b/>
          <w:color w:val="0D0D0D" w:themeColor="text1" w:themeTint="F2"/>
        </w:rPr>
        <w:t>grama</w:t>
      </w:r>
    </w:p>
    <w:p w:rsidR="000005B1" w:rsidRPr="00695D16" w:rsidRDefault="000005B1" w:rsidP="00614FEF">
      <w:pPr>
        <w:rPr>
          <w:b/>
          <w:color w:val="0D0D0D" w:themeColor="text1" w:themeTint="F2"/>
        </w:rPr>
      </w:pPr>
    </w:p>
    <w:p w:rsidR="000005B1" w:rsidRPr="00695D16" w:rsidRDefault="000005B1" w:rsidP="000005B1">
      <w:pPr>
        <w:jc w:val="both"/>
        <w:rPr>
          <w:color w:val="0D0D0D" w:themeColor="text1" w:themeTint="F2"/>
          <w:lang w:val="sr-Latn-BA"/>
        </w:rPr>
      </w:pPr>
      <w:r w:rsidRPr="00695D16">
        <w:rPr>
          <w:i/>
          <w:color w:val="0D0D0D" w:themeColor="text1" w:themeTint="F2"/>
          <w:u w:val="single"/>
        </w:rPr>
        <w:t>Op</w:t>
      </w:r>
      <w:r w:rsidRPr="00695D16">
        <w:rPr>
          <w:i/>
          <w:color w:val="0D0D0D" w:themeColor="text1" w:themeTint="F2"/>
          <w:u w:val="single"/>
          <w:lang w:val="sr-Latn-BA"/>
        </w:rPr>
        <w:t>šti cilj</w:t>
      </w:r>
      <w:r w:rsidRPr="00695D16">
        <w:rPr>
          <w:color w:val="0D0D0D" w:themeColor="text1" w:themeTint="F2"/>
          <w:lang w:val="sr-Latn-BA"/>
        </w:rPr>
        <w:t xml:space="preserve"> jeste doprinos razvoju kulture ljudskih prava koja jača proces demokratizacije i evropeizacije Crne Gore</w:t>
      </w:r>
      <w:r w:rsidR="004973DB" w:rsidRPr="00695D16">
        <w:rPr>
          <w:color w:val="0D0D0D" w:themeColor="text1" w:themeTint="F2"/>
          <w:lang w:val="sr-Latn-BA"/>
        </w:rPr>
        <w:t xml:space="preserve"> kroz inovativan i umjetnički pristup.</w:t>
      </w:r>
      <w:del w:id="60" w:author="Dada" w:date="2011-09-20T12:44:00Z">
        <w:r w:rsidRPr="00695D16" w:rsidDel="00CA6800">
          <w:rPr>
            <w:color w:val="0D0D0D" w:themeColor="text1" w:themeTint="F2"/>
            <w:lang w:val="sr-Latn-BA"/>
          </w:rPr>
          <w:delText xml:space="preserve"> </w:delText>
        </w:r>
      </w:del>
    </w:p>
    <w:p w:rsidR="000005B1" w:rsidRPr="00695D16" w:rsidRDefault="000005B1" w:rsidP="000005B1">
      <w:pPr>
        <w:jc w:val="both"/>
        <w:rPr>
          <w:color w:val="0D0D0D" w:themeColor="text1" w:themeTint="F2"/>
          <w:u w:val="single"/>
          <w:lang w:val="sr-Latn-BA"/>
        </w:rPr>
      </w:pPr>
      <w:r w:rsidRPr="00695D16">
        <w:rPr>
          <w:i/>
          <w:color w:val="0D0D0D" w:themeColor="text1" w:themeTint="F2"/>
          <w:u w:val="single"/>
          <w:lang w:val="sr-Latn-BA"/>
        </w:rPr>
        <w:t>Specifični cilj</w:t>
      </w:r>
      <w:r w:rsidRPr="00695D16">
        <w:rPr>
          <w:color w:val="0D0D0D" w:themeColor="text1" w:themeTint="F2"/>
          <w:lang w:val="sr-Latn-BA"/>
        </w:rPr>
        <w:t xml:space="preserve"> jeste podizanje svjesti javnosti o konceptu i sadržaju ljudskih prava, posebno ukazivanje na one oblasti ljudskih prava koje su kritične za Crnu Goru, </w:t>
      </w:r>
      <w:r w:rsidRPr="00695D16">
        <w:rPr>
          <w:color w:val="0D0D0D" w:themeColor="text1" w:themeTint="F2"/>
          <w:u w:val="single"/>
          <w:lang w:val="sr-Latn-BA"/>
        </w:rPr>
        <w:t>poput potrebe djelotvornog suočavanja sa prošlošću i afirmacije LGBT prava.</w:t>
      </w:r>
    </w:p>
    <w:p w:rsidR="000005B1" w:rsidRPr="00695D16" w:rsidRDefault="000005B1" w:rsidP="000005B1">
      <w:pPr>
        <w:jc w:val="both"/>
        <w:rPr>
          <w:i/>
          <w:color w:val="0D0D0D" w:themeColor="text1" w:themeTint="F2"/>
          <w:u w:val="single"/>
          <w:lang w:val="sr-Latn-BA"/>
        </w:rPr>
      </w:pPr>
    </w:p>
    <w:p w:rsidR="000005B1" w:rsidRPr="00695D16" w:rsidRDefault="00667608" w:rsidP="009D6089">
      <w:pPr>
        <w:jc w:val="both"/>
        <w:rPr>
          <w:color w:val="0D0D0D" w:themeColor="text1" w:themeTint="F2"/>
        </w:rPr>
      </w:pPr>
      <w:r w:rsidRPr="00695D16">
        <w:rPr>
          <w:color w:val="0D0D0D" w:themeColor="text1" w:themeTint="F2"/>
          <w:lang w:val="sr-Latn-BA"/>
        </w:rPr>
        <w:t>Kroz projekcije najnovih filmova se teži unaprijediti</w:t>
      </w:r>
      <w:r w:rsidR="000005B1" w:rsidRPr="00695D16">
        <w:rPr>
          <w:color w:val="0D0D0D" w:themeColor="text1" w:themeTint="F2"/>
          <w:lang w:val="sr-Latn-BA"/>
        </w:rPr>
        <w:t xml:space="preserve"> znanje o određenim opštim aspektima kulture ljudskih prava, ali i posebnih prava ranjivih grupa i važnosti suočavanja sa prošlošću, </w:t>
      </w:r>
      <w:r w:rsidR="000005B1" w:rsidRPr="00695D16">
        <w:rPr>
          <w:color w:val="0D0D0D" w:themeColor="text1" w:themeTint="F2"/>
          <w:lang w:val="sr-Latn-BA"/>
        </w:rPr>
        <w:lastRenderedPageBreak/>
        <w:t>kroz metode i tehnike koje su usmjerene publici koja nije u prilici da prisustvuje postojećim programima alternativ</w:t>
      </w:r>
      <w:r w:rsidR="009D6089" w:rsidRPr="00695D16">
        <w:rPr>
          <w:color w:val="0D0D0D" w:themeColor="text1" w:themeTint="F2"/>
          <w:lang w:val="sr-Latn-BA"/>
        </w:rPr>
        <w:t>nog obrazovanja u tim oblastima. Organizovanje panel diskusija imaće za cilj u</w:t>
      </w:r>
      <w:r w:rsidR="000005B1" w:rsidRPr="00695D16">
        <w:rPr>
          <w:color w:val="0D0D0D" w:themeColor="text1" w:themeTint="F2"/>
        </w:rPr>
        <w:t>veća</w:t>
      </w:r>
      <w:r w:rsidR="009D6089" w:rsidRPr="00695D16">
        <w:rPr>
          <w:color w:val="0D0D0D" w:themeColor="text1" w:themeTint="F2"/>
        </w:rPr>
        <w:t>vanje</w:t>
      </w:r>
      <w:r w:rsidR="000005B1" w:rsidRPr="00695D16">
        <w:rPr>
          <w:color w:val="0D0D0D" w:themeColor="text1" w:themeTint="F2"/>
        </w:rPr>
        <w:t xml:space="preserve"> nivo</w:t>
      </w:r>
      <w:r w:rsidR="009D6089" w:rsidRPr="00695D16">
        <w:rPr>
          <w:color w:val="0D0D0D" w:themeColor="text1" w:themeTint="F2"/>
        </w:rPr>
        <w:t>a</w:t>
      </w:r>
      <w:r w:rsidR="000005B1" w:rsidRPr="00695D16">
        <w:rPr>
          <w:color w:val="0D0D0D" w:themeColor="text1" w:themeTint="F2"/>
        </w:rPr>
        <w:t xml:space="preserve"> svijesti o važnosti prava ranjivih grupa i djelotvornog suočavanja sa prošlošću za</w:t>
      </w:r>
      <w:r w:rsidR="009D6089" w:rsidRPr="00695D16">
        <w:rPr>
          <w:color w:val="0D0D0D" w:themeColor="text1" w:themeTint="F2"/>
        </w:rPr>
        <w:t xml:space="preserve"> ukupnu de</w:t>
      </w:r>
      <w:r w:rsidR="0079256D" w:rsidRPr="00695D16">
        <w:rPr>
          <w:color w:val="0D0D0D" w:themeColor="text1" w:themeTint="F2"/>
        </w:rPr>
        <w:t>mokratizacijz društva. Takođe b</w:t>
      </w:r>
      <w:r w:rsidR="009D6089" w:rsidRPr="00695D16">
        <w:rPr>
          <w:color w:val="0D0D0D" w:themeColor="text1" w:themeTint="F2"/>
        </w:rPr>
        <w:t>iće o</w:t>
      </w:r>
      <w:r w:rsidR="000005B1" w:rsidRPr="00695D16">
        <w:rPr>
          <w:color w:val="0D0D0D" w:themeColor="text1" w:themeTint="F2"/>
        </w:rPr>
        <w:t xml:space="preserve">jačana javna debata o ulozi ljudskih </w:t>
      </w:r>
      <w:r w:rsidR="0079256D" w:rsidRPr="00695D16">
        <w:rPr>
          <w:color w:val="0D0D0D" w:themeColor="text1" w:themeTint="F2"/>
        </w:rPr>
        <w:t>p</w:t>
      </w:r>
      <w:r w:rsidR="000005B1" w:rsidRPr="00695D16">
        <w:rPr>
          <w:color w:val="0D0D0D" w:themeColor="text1" w:themeTint="F2"/>
        </w:rPr>
        <w:t>rava u izgradnji razvijene političke kulture.</w:t>
      </w:r>
    </w:p>
    <w:p w:rsidR="005119E6" w:rsidRPr="00695D16" w:rsidRDefault="005119E6" w:rsidP="00614FEF">
      <w:pPr>
        <w:rPr>
          <w:b/>
          <w:color w:val="0D0D0D" w:themeColor="text1" w:themeTint="F2"/>
        </w:rPr>
      </w:pPr>
    </w:p>
    <w:p w:rsidR="00614FEF" w:rsidRPr="00695D16" w:rsidRDefault="00614FEF" w:rsidP="00614FEF">
      <w:pPr>
        <w:rPr>
          <w:color w:val="0D0D0D" w:themeColor="text1" w:themeTint="F2"/>
          <w:sz w:val="16"/>
          <w:szCs w:val="16"/>
          <w:lang w:val="sl-SI"/>
        </w:rPr>
      </w:pPr>
    </w:p>
    <w:p w:rsidR="00614FEF" w:rsidRPr="00695D16" w:rsidRDefault="00614FEF" w:rsidP="00614FEF">
      <w:pPr>
        <w:rPr>
          <w:b/>
          <w:color w:val="0D0D0D" w:themeColor="text1" w:themeTint="F2"/>
          <w:lang w:val="sl-SI"/>
        </w:rPr>
      </w:pPr>
      <w:r w:rsidRPr="00695D16">
        <w:rPr>
          <w:b/>
          <w:color w:val="0D0D0D" w:themeColor="text1" w:themeTint="F2"/>
          <w:lang w:val="sl-SI"/>
        </w:rPr>
        <w:t>2.3. Ciljne grupe</w:t>
      </w:r>
    </w:p>
    <w:p w:rsidR="006F18C1" w:rsidRPr="00695D16" w:rsidRDefault="00A37D96" w:rsidP="00A37D96">
      <w:pPr>
        <w:jc w:val="both"/>
        <w:rPr>
          <w:ins w:id="61" w:author="CGO" w:date="2011-09-21T09:54:00Z"/>
          <w:color w:val="0D0D0D" w:themeColor="text1" w:themeTint="F2"/>
        </w:rPr>
      </w:pPr>
      <w:r w:rsidRPr="00695D16">
        <w:rPr>
          <w:color w:val="0D0D0D" w:themeColor="text1" w:themeTint="F2"/>
        </w:rPr>
        <w:t>Cilj</w:t>
      </w:r>
      <w:r w:rsidR="00A846D5" w:rsidRPr="00695D16">
        <w:rPr>
          <w:color w:val="0D0D0D" w:themeColor="text1" w:themeTint="F2"/>
        </w:rPr>
        <w:t>n</w:t>
      </w:r>
      <w:r w:rsidRPr="00695D16">
        <w:rPr>
          <w:color w:val="0D0D0D" w:themeColor="text1" w:themeTint="F2"/>
        </w:rPr>
        <w:t>a grupa jesu studentska i srednjoškolska populacija kao društvena struktura koja je najspremnija za nova saznanja i nova iskustva. N</w:t>
      </w:r>
      <w:r w:rsidR="00A846D5" w:rsidRPr="00695D16">
        <w:rPr>
          <w:color w:val="0D0D0D" w:themeColor="text1" w:themeTint="F2"/>
        </w:rPr>
        <w:t>a</w:t>
      </w:r>
      <w:r w:rsidRPr="00695D16">
        <w:rPr>
          <w:color w:val="0D0D0D" w:themeColor="text1" w:themeTint="F2"/>
        </w:rPr>
        <w:t>ravno, ciljne grupe jesu i drugi zainter</w:t>
      </w:r>
      <w:r w:rsidR="00A846D5" w:rsidRPr="00695D16">
        <w:rPr>
          <w:color w:val="0D0D0D" w:themeColor="text1" w:themeTint="F2"/>
        </w:rPr>
        <w:t>e</w:t>
      </w:r>
      <w:r w:rsidRPr="00695D16">
        <w:rPr>
          <w:color w:val="0D0D0D" w:themeColor="text1" w:themeTint="F2"/>
        </w:rPr>
        <w:t xml:space="preserve">sovani za ovu oblast, posebno oni koji se </w:t>
      </w:r>
      <w:r w:rsidR="003D1204" w:rsidRPr="00695D16">
        <w:rPr>
          <w:color w:val="0D0D0D" w:themeColor="text1" w:themeTint="F2"/>
        </w:rPr>
        <w:t>profesio</w:t>
      </w:r>
      <w:r w:rsidRPr="00695D16">
        <w:rPr>
          <w:color w:val="0D0D0D" w:themeColor="text1" w:themeTint="F2"/>
        </w:rPr>
        <w:t>nalno bave ljudskim pravima</w:t>
      </w:r>
      <w:r w:rsidR="003D1204" w:rsidRPr="00695D16">
        <w:rPr>
          <w:color w:val="0D0D0D" w:themeColor="text1" w:themeTint="F2"/>
        </w:rPr>
        <w:t xml:space="preserve"> kao što su NVO aktivisti, aktivisti političkih partija, profesionalci iz medija</w:t>
      </w:r>
      <w:r w:rsidR="00FA30C7" w:rsidRPr="00695D16">
        <w:rPr>
          <w:color w:val="0D0D0D" w:themeColor="text1" w:themeTint="F2"/>
        </w:rPr>
        <w:t>, istraživači ljudskih prava, a</w:t>
      </w:r>
      <w:r w:rsidR="003D1204" w:rsidRPr="00695D16">
        <w:rPr>
          <w:color w:val="0D0D0D" w:themeColor="text1" w:themeTint="F2"/>
        </w:rPr>
        <w:t>d</w:t>
      </w:r>
      <w:r w:rsidR="00FA30C7" w:rsidRPr="00695D16">
        <w:rPr>
          <w:color w:val="0D0D0D" w:themeColor="text1" w:themeTint="F2"/>
        </w:rPr>
        <w:t>v</w:t>
      </w:r>
      <w:r w:rsidR="003D1204" w:rsidRPr="00695D16">
        <w:rPr>
          <w:color w:val="0D0D0D" w:themeColor="text1" w:themeTint="F2"/>
        </w:rPr>
        <w:t xml:space="preserve">okati i sudije, kao i svi </w:t>
      </w:r>
      <w:r w:rsidR="00A846D5" w:rsidRPr="00695D16">
        <w:rPr>
          <w:color w:val="0D0D0D" w:themeColor="text1" w:themeTint="F2"/>
        </w:rPr>
        <w:t>za</w:t>
      </w:r>
      <w:r w:rsidR="003D1204" w:rsidRPr="00695D16">
        <w:rPr>
          <w:color w:val="0D0D0D" w:themeColor="text1" w:themeTint="F2"/>
        </w:rPr>
        <w:t>interesovani građani koji nisu u mogućnosti da prate</w:t>
      </w:r>
      <w:r w:rsidR="00F4002F" w:rsidRPr="00695D16">
        <w:rPr>
          <w:color w:val="0D0D0D" w:themeColor="text1" w:themeTint="F2"/>
        </w:rPr>
        <w:t xml:space="preserve"> brojne</w:t>
      </w:r>
      <w:r w:rsidR="003D1204" w:rsidRPr="00695D16">
        <w:rPr>
          <w:color w:val="0D0D0D" w:themeColor="text1" w:themeTint="F2"/>
        </w:rPr>
        <w:t xml:space="preserve"> druge participativno ograničene programe kao što je Škola ljudskih i manjinskih prava  koje se bave ovom materijom. </w:t>
      </w:r>
      <w:ins w:id="62" w:author="CGO" w:date="2011-09-21T09:51:00Z">
        <w:r w:rsidR="009548D5" w:rsidRPr="00695D16">
          <w:rPr>
            <w:color w:val="0D0D0D" w:themeColor="text1" w:themeTint="F2"/>
          </w:rPr>
          <w:t>Indirektna ciljna grupa su, po prirodi projekta, umjetnici</w:t>
        </w:r>
      </w:ins>
      <w:ins w:id="63" w:author="CGO" w:date="2011-09-21T09:52:00Z">
        <w:r w:rsidR="009548D5" w:rsidRPr="00695D16">
          <w:rPr>
            <w:color w:val="0D0D0D" w:themeColor="text1" w:themeTint="F2"/>
          </w:rPr>
          <w:t xml:space="preserve"> koji se bave filmom kao i umjetnici koji preko</w:t>
        </w:r>
      </w:ins>
      <w:ins w:id="64" w:author="CGO" w:date="2011-09-21T09:54:00Z">
        <w:r w:rsidR="006F18C1" w:rsidRPr="00695D16">
          <w:rPr>
            <w:color w:val="0D0D0D" w:themeColor="text1" w:themeTint="F2"/>
          </w:rPr>
          <w:t xml:space="preserve"> filma žele da upoznaju određene oblasti ljudskih prava.</w:t>
        </w:r>
      </w:ins>
      <w:ins w:id="65" w:author="CGO" w:date="2011-09-21T09:56:00Z">
        <w:r w:rsidR="006F18C1" w:rsidRPr="00695D16">
          <w:rPr>
            <w:color w:val="0D0D0D" w:themeColor="text1" w:themeTint="F2"/>
          </w:rPr>
          <w:t xml:space="preserve"> </w:t>
        </w:r>
      </w:ins>
      <w:ins w:id="66" w:author="CGO" w:date="2011-09-21T09:58:00Z">
        <w:r w:rsidR="006F18C1" w:rsidRPr="00695D16">
          <w:rPr>
            <w:color w:val="0D0D0D" w:themeColor="text1" w:themeTint="F2"/>
          </w:rPr>
          <w:t>Isto tako i u</w:t>
        </w:r>
      </w:ins>
      <w:ins w:id="67" w:author="CGO" w:date="2011-09-21T09:56:00Z">
        <w:r w:rsidR="006F18C1" w:rsidRPr="00695D16">
          <w:rPr>
            <w:color w:val="0D0D0D" w:themeColor="text1" w:themeTint="F2"/>
          </w:rPr>
          <w:t xml:space="preserve">mjetnici iz drugih krugova koji nisu povezani direktno sa filmom ali koji drže do </w:t>
        </w:r>
      </w:ins>
      <w:ins w:id="68" w:author="CGO" w:date="2011-09-21T09:57:00Z">
        <w:r w:rsidR="006F18C1" w:rsidRPr="00695D16">
          <w:rPr>
            <w:color w:val="0D0D0D" w:themeColor="text1" w:themeTint="F2"/>
          </w:rPr>
          <w:t xml:space="preserve">alternativnih </w:t>
        </w:r>
      </w:ins>
      <w:ins w:id="69" w:author="CGO" w:date="2011-09-21T09:56:00Z">
        <w:r w:rsidR="006F18C1" w:rsidRPr="00695D16">
          <w:rPr>
            <w:color w:val="0D0D0D" w:themeColor="text1" w:themeTint="F2"/>
          </w:rPr>
          <w:t>kulturn</w:t>
        </w:r>
      </w:ins>
      <w:ins w:id="70" w:author="CGO" w:date="2011-09-21T09:57:00Z">
        <w:r w:rsidR="006F18C1" w:rsidRPr="00695D16">
          <w:rPr>
            <w:color w:val="0D0D0D" w:themeColor="text1" w:themeTint="F2"/>
          </w:rPr>
          <w:t>ih</w:t>
        </w:r>
      </w:ins>
      <w:ins w:id="71" w:author="CGO" w:date="2011-09-21T09:56:00Z">
        <w:r w:rsidR="006F18C1" w:rsidRPr="00695D16">
          <w:rPr>
            <w:color w:val="0D0D0D" w:themeColor="text1" w:themeTint="F2"/>
          </w:rPr>
          <w:t xml:space="preserve"> </w:t>
        </w:r>
      </w:ins>
      <w:ins w:id="72" w:author="CGO" w:date="2011-09-21T09:57:00Z">
        <w:r w:rsidR="006F18C1" w:rsidRPr="00695D16">
          <w:rPr>
            <w:color w:val="0D0D0D" w:themeColor="text1" w:themeTint="F2"/>
          </w:rPr>
          <w:t>izražaja</w:t>
        </w:r>
      </w:ins>
      <w:ins w:id="73" w:author="CGO" w:date="2011-09-21T09:58:00Z">
        <w:r w:rsidR="006F18C1" w:rsidRPr="00695D16">
          <w:rPr>
            <w:color w:val="0D0D0D" w:themeColor="text1" w:themeTint="F2"/>
          </w:rPr>
          <w:t xml:space="preserve">. </w:t>
        </w:r>
      </w:ins>
      <w:ins w:id="74" w:author="CGO" w:date="2011-09-21T09:54:00Z">
        <w:r w:rsidR="006F18C1" w:rsidRPr="00695D16">
          <w:rPr>
            <w:color w:val="0D0D0D" w:themeColor="text1" w:themeTint="F2"/>
          </w:rPr>
          <w:t xml:space="preserve"> </w:t>
        </w:r>
      </w:ins>
    </w:p>
    <w:p w:rsidR="00CA6800" w:rsidRPr="00695D16" w:rsidRDefault="009548D5" w:rsidP="001F173B">
      <w:pPr>
        <w:jc w:val="both"/>
        <w:rPr>
          <w:color w:val="0D0D0D" w:themeColor="text1" w:themeTint="F2"/>
        </w:rPr>
      </w:pPr>
      <w:ins w:id="75" w:author="CGO" w:date="2011-09-21T09:52:00Z">
        <w:r w:rsidRPr="00695D16">
          <w:rPr>
            <w:color w:val="0D0D0D" w:themeColor="text1" w:themeTint="F2"/>
          </w:rPr>
          <w:t xml:space="preserve"> </w:t>
        </w:r>
      </w:ins>
      <w:r w:rsidR="003D1204" w:rsidRPr="00695D16">
        <w:rPr>
          <w:color w:val="0D0D0D" w:themeColor="text1" w:themeTint="F2"/>
        </w:rPr>
        <w:t xml:space="preserve"> </w:t>
      </w:r>
    </w:p>
    <w:p w:rsidR="00614FEF" w:rsidRPr="00695D16" w:rsidRDefault="00614FEF" w:rsidP="00614FEF">
      <w:pPr>
        <w:rPr>
          <w:b/>
          <w:color w:val="0D0D0D" w:themeColor="text1" w:themeTint="F2"/>
          <w:lang w:val="sl-SI"/>
        </w:rPr>
      </w:pPr>
      <w:r w:rsidRPr="00695D16">
        <w:rPr>
          <w:b/>
          <w:color w:val="0D0D0D" w:themeColor="text1" w:themeTint="F2"/>
          <w:lang w:val="sl-SI"/>
        </w:rPr>
        <w:t>2.4. Detaljan opis aktivnosti</w:t>
      </w:r>
    </w:p>
    <w:p w:rsidR="005A5E67" w:rsidRPr="00695D16" w:rsidRDefault="005A5E67" w:rsidP="00614FEF">
      <w:pPr>
        <w:rPr>
          <w:b/>
          <w:color w:val="0D0D0D" w:themeColor="text1" w:themeTint="F2"/>
          <w:lang w:val="sl-SI"/>
        </w:rPr>
      </w:pPr>
    </w:p>
    <w:p w:rsidR="000005B1" w:rsidRPr="00695D16" w:rsidRDefault="000005B1" w:rsidP="00614FEF">
      <w:pPr>
        <w:rPr>
          <w:b/>
          <w:color w:val="0D0D0D" w:themeColor="text1" w:themeTint="F2"/>
          <w:lang w:val="sl-SI"/>
        </w:rPr>
      </w:pPr>
    </w:p>
    <w:p w:rsidR="0035721A" w:rsidRPr="00695D16" w:rsidRDefault="0035721A" w:rsidP="0035721A">
      <w:pPr>
        <w:jc w:val="both"/>
        <w:rPr>
          <w:color w:val="0D0D0D" w:themeColor="text1" w:themeTint="F2"/>
          <w:lang w:val="hr-HR"/>
        </w:rPr>
      </w:pPr>
      <w:r w:rsidRPr="00695D16">
        <w:rPr>
          <w:color w:val="0D0D0D" w:themeColor="text1" w:themeTint="F2"/>
          <w:lang w:val="hr-HR"/>
        </w:rPr>
        <w:t>Ovaj projekat podrazumijeva niz aktivnosti u pripremi, sprovođenju Festivala i njegovih propratnih sadržaja.</w:t>
      </w:r>
    </w:p>
    <w:p w:rsidR="0035721A" w:rsidRPr="00695D16" w:rsidRDefault="0035721A" w:rsidP="0035721A">
      <w:pPr>
        <w:jc w:val="both"/>
        <w:rPr>
          <w:color w:val="0D0D0D" w:themeColor="text1" w:themeTint="F2"/>
          <w:lang w:val="hr-HR"/>
        </w:rPr>
      </w:pPr>
    </w:p>
    <w:p w:rsidR="0035721A" w:rsidRPr="00695D16" w:rsidRDefault="0035721A" w:rsidP="0035721A">
      <w:pPr>
        <w:jc w:val="both"/>
        <w:rPr>
          <w:color w:val="0D0D0D" w:themeColor="text1" w:themeTint="F2"/>
          <w:lang w:val="hr-HR"/>
        </w:rPr>
      </w:pPr>
      <w:r w:rsidRPr="00695D16">
        <w:rPr>
          <w:color w:val="0D0D0D" w:themeColor="text1" w:themeTint="F2"/>
          <w:lang w:val="hr-HR"/>
        </w:rPr>
        <w:t>Preciznije, projekat će uključiti sljedeće grupe aktivnosti:</w:t>
      </w:r>
    </w:p>
    <w:p w:rsidR="0035721A" w:rsidRPr="00695D16" w:rsidRDefault="0035721A" w:rsidP="0035721A">
      <w:pPr>
        <w:numPr>
          <w:ilvl w:val="0"/>
          <w:numId w:val="18"/>
        </w:numPr>
        <w:jc w:val="both"/>
        <w:rPr>
          <w:color w:val="0D0D0D" w:themeColor="text1" w:themeTint="F2"/>
          <w:lang w:val="hr-HR"/>
        </w:rPr>
      </w:pPr>
      <w:r w:rsidRPr="00695D16">
        <w:rPr>
          <w:i/>
          <w:color w:val="0D0D0D" w:themeColor="text1" w:themeTint="F2"/>
          <w:lang w:val="hr-HR"/>
        </w:rPr>
        <w:t>Organizacij</w:t>
      </w:r>
      <w:ins w:id="76" w:author="CGO" w:date="2011-09-21T10:07:00Z">
        <w:r w:rsidR="00C6637C" w:rsidRPr="00695D16">
          <w:rPr>
            <w:i/>
            <w:color w:val="0D0D0D" w:themeColor="text1" w:themeTint="F2"/>
            <w:lang w:val="hr-HR"/>
          </w:rPr>
          <w:t>a</w:t>
        </w:r>
      </w:ins>
      <w:r w:rsidRPr="00695D16">
        <w:rPr>
          <w:i/>
          <w:color w:val="0D0D0D" w:themeColor="text1" w:themeTint="F2"/>
          <w:lang w:val="hr-HR"/>
        </w:rPr>
        <w:t xml:space="preserve"> II Festivala fima o ljudskim pravima „Ubrzaj“ u Crnoj Gori</w:t>
      </w:r>
      <w:r w:rsidRPr="00695D16">
        <w:rPr>
          <w:color w:val="0D0D0D" w:themeColor="text1" w:themeTint="F2"/>
          <w:lang w:val="hr-HR"/>
        </w:rPr>
        <w:t xml:space="preserve"> </w:t>
      </w:r>
      <w:ins w:id="77" w:author="CGO" w:date="2011-09-21T10:07:00Z">
        <w:r w:rsidR="00C6637C" w:rsidRPr="00695D16">
          <w:rPr>
            <w:color w:val="0D0D0D" w:themeColor="text1" w:themeTint="F2"/>
            <w:lang w:val="hr-HR"/>
          </w:rPr>
          <w:t xml:space="preserve">. </w:t>
        </w:r>
      </w:ins>
      <w:ins w:id="78" w:author="CGO" w:date="2011-09-21T10:14:00Z">
        <w:r w:rsidR="00C03B85" w:rsidRPr="00695D16">
          <w:rPr>
            <w:color w:val="0D0D0D" w:themeColor="text1" w:themeTint="F2"/>
            <w:lang w:val="hr-HR"/>
          </w:rPr>
          <w:t xml:space="preserve">Ova aktivnost će </w:t>
        </w:r>
      </w:ins>
      <w:ins w:id="79" w:author="CGO" w:date="2011-09-21T15:05:00Z">
        <w:r w:rsidR="00327925" w:rsidRPr="00695D16">
          <w:rPr>
            <w:color w:val="0D0D0D" w:themeColor="text1" w:themeTint="F2"/>
            <w:lang w:val="hr-HR"/>
          </w:rPr>
          <w:t xml:space="preserve">biti glavna stavka projekta i ona </w:t>
        </w:r>
      </w:ins>
      <w:del w:id="80" w:author="CGO" w:date="2011-09-21T15:06:00Z">
        <w:r w:rsidRPr="00695D16" w:rsidDel="00327925">
          <w:rPr>
            <w:color w:val="0D0D0D" w:themeColor="text1" w:themeTint="F2"/>
            <w:lang w:val="hr-HR"/>
          </w:rPr>
          <w:delText>koji</w:delText>
        </w:r>
      </w:del>
      <w:r w:rsidRPr="00695D16">
        <w:rPr>
          <w:color w:val="0D0D0D" w:themeColor="text1" w:themeTint="F2"/>
          <w:lang w:val="hr-HR"/>
        </w:rPr>
        <w:t xml:space="preserve"> će trajati 6 dana, pokrivajući različite tematske cjeline od ljudskih prava uopšte preko ženskih prava, LGBT prava, političkih prava, suočavanja sa prošlošću i drugih aspekata. Svakog dana će biti prikazano između 3 i 5 filmova.</w:t>
      </w:r>
      <w:ins w:id="81" w:author="CGO" w:date="2011-09-21T15:06:00Z">
        <w:r w:rsidR="00327925" w:rsidRPr="00695D16">
          <w:rPr>
            <w:color w:val="0D0D0D" w:themeColor="text1" w:themeTint="F2"/>
            <w:lang w:val="hr-HR"/>
          </w:rPr>
          <w:t xml:space="preserve">Ideja je da se publika suoči sa današnjim problemima, </w:t>
        </w:r>
      </w:ins>
      <w:ins w:id="82" w:author="CGO" w:date="2011-09-21T15:07:00Z">
        <w:r w:rsidR="00327925" w:rsidRPr="00695D16">
          <w:rPr>
            <w:color w:val="0D0D0D" w:themeColor="text1" w:themeTint="F2"/>
            <w:lang w:val="hr-HR"/>
          </w:rPr>
          <w:t>p</w:t>
        </w:r>
      </w:ins>
      <w:ins w:id="83" w:author="CGO" w:date="2011-09-21T15:06:00Z">
        <w:r w:rsidR="00327925" w:rsidRPr="00695D16">
          <w:rPr>
            <w:color w:val="0D0D0D" w:themeColor="text1" w:themeTint="F2"/>
            <w:lang w:val="hr-HR"/>
          </w:rPr>
          <w:t xml:space="preserve">itanjima, nedoumicama ali i </w:t>
        </w:r>
      </w:ins>
      <w:ins w:id="84" w:author="CGO" w:date="2011-09-26T20:30:00Z">
        <w:r w:rsidR="00B87076" w:rsidRPr="00695D16">
          <w:rPr>
            <w:color w:val="0D0D0D" w:themeColor="text1" w:themeTint="F2"/>
            <w:lang w:val="hr-HR"/>
          </w:rPr>
          <w:t xml:space="preserve">mogućim </w:t>
        </w:r>
      </w:ins>
      <w:ins w:id="85" w:author="CGO" w:date="2011-09-21T15:06:00Z">
        <w:r w:rsidR="00327925" w:rsidRPr="00695D16">
          <w:rPr>
            <w:color w:val="0D0D0D" w:themeColor="text1" w:themeTint="F2"/>
            <w:lang w:val="hr-HR"/>
          </w:rPr>
          <w:t>rješenjima</w:t>
        </w:r>
      </w:ins>
      <w:ins w:id="86" w:author="CGO" w:date="2011-09-26T20:30:00Z">
        <w:r w:rsidR="0009675D" w:rsidRPr="00695D16">
          <w:rPr>
            <w:color w:val="0D0D0D" w:themeColor="text1" w:themeTint="F2"/>
            <w:lang w:val="hr-HR"/>
          </w:rPr>
          <w:t>.</w:t>
        </w:r>
      </w:ins>
      <w:ins w:id="87" w:author="CGO" w:date="2011-09-26T20:34:00Z">
        <w:r w:rsidR="0009675D" w:rsidRPr="00695D16">
          <w:rPr>
            <w:color w:val="0D0D0D" w:themeColor="text1" w:themeTint="F2"/>
            <w:lang w:val="hr-HR"/>
          </w:rPr>
          <w:t xml:space="preserve"> </w:t>
        </w:r>
      </w:ins>
      <w:ins w:id="88" w:author="CGO" w:date="2011-09-26T20:35:00Z">
        <w:r w:rsidR="0009675D" w:rsidRPr="00695D16">
          <w:rPr>
            <w:color w:val="0D0D0D" w:themeColor="text1" w:themeTint="F2"/>
            <w:lang w:val="hr-HR"/>
          </w:rPr>
          <w:t xml:space="preserve">Filmski festival je namjenjen </w:t>
        </w:r>
      </w:ins>
      <w:ins w:id="89" w:author="CGO" w:date="2011-09-26T20:40:00Z">
        <w:r w:rsidR="00147B14" w:rsidRPr="00695D16">
          <w:rPr>
            <w:color w:val="0D0D0D" w:themeColor="text1" w:themeTint="F2"/>
            <w:lang w:val="hr-HR"/>
          </w:rPr>
          <w:t>omladini</w:t>
        </w:r>
      </w:ins>
      <w:ins w:id="90" w:author="CGO" w:date="2011-09-26T20:46:00Z">
        <w:r w:rsidR="00513CAE" w:rsidRPr="00695D16">
          <w:rPr>
            <w:color w:val="0D0D0D" w:themeColor="text1" w:themeTint="F2"/>
            <w:lang w:val="hr-HR"/>
          </w:rPr>
          <w:t>, kao jednoj od najvažnijih društvenih grupa</w:t>
        </w:r>
      </w:ins>
      <w:ins w:id="91" w:author="CGO" w:date="2011-09-26T20:40:00Z">
        <w:r w:rsidR="00147B14" w:rsidRPr="00695D16">
          <w:rPr>
            <w:color w:val="0D0D0D" w:themeColor="text1" w:themeTint="F2"/>
            <w:lang w:val="hr-HR"/>
          </w:rPr>
          <w:t xml:space="preserve">, a sve to u cilju </w:t>
        </w:r>
      </w:ins>
      <w:ins w:id="92" w:author="CGO" w:date="2011-09-26T20:44:00Z">
        <w:r w:rsidR="00513CAE" w:rsidRPr="00695D16">
          <w:rPr>
            <w:color w:val="0D0D0D" w:themeColor="text1" w:themeTint="F2"/>
            <w:lang w:val="hr-HR"/>
          </w:rPr>
          <w:t xml:space="preserve">promocije </w:t>
        </w:r>
      </w:ins>
      <w:ins w:id="93" w:author="CGO" w:date="2011-09-26T20:51:00Z">
        <w:r w:rsidR="009F2872" w:rsidRPr="00695D16">
          <w:rPr>
            <w:color w:val="0D0D0D" w:themeColor="text1" w:themeTint="F2"/>
            <w:lang w:val="hr-HR"/>
          </w:rPr>
          <w:t xml:space="preserve">ljudskih prava, tolerancije, kulturnih vrijednosti kao i samog </w:t>
        </w:r>
      </w:ins>
      <w:ins w:id="94" w:author="CGO" w:date="2011-09-26T20:44:00Z">
        <w:r w:rsidR="00513CAE" w:rsidRPr="00695D16">
          <w:rPr>
            <w:color w:val="0D0D0D" w:themeColor="text1" w:themeTint="F2"/>
            <w:lang w:val="hr-HR"/>
          </w:rPr>
          <w:t>kulturnog dijaloga</w:t>
        </w:r>
      </w:ins>
      <w:ins w:id="95" w:author="CGO" w:date="2011-09-26T20:47:00Z">
        <w:r w:rsidR="00513CAE" w:rsidRPr="00695D16">
          <w:rPr>
            <w:color w:val="0D0D0D" w:themeColor="text1" w:themeTint="F2"/>
            <w:lang w:val="hr-HR"/>
          </w:rPr>
          <w:t>.</w:t>
        </w:r>
        <w:r w:rsidR="00513CAE" w:rsidRPr="00695D16">
          <w:rPr>
            <w:color w:val="0D0D0D" w:themeColor="text1" w:themeTint="F2"/>
          </w:rPr>
          <w:t xml:space="preserve"> </w:t>
        </w:r>
        <w:r w:rsidR="00513CAE" w:rsidRPr="00695D16">
          <w:rPr>
            <w:color w:val="0D0D0D" w:themeColor="text1" w:themeTint="F2"/>
            <w:lang w:val="hr-HR"/>
          </w:rPr>
          <w:t>Učenici i studenti</w:t>
        </w:r>
      </w:ins>
      <w:ins w:id="96" w:author="CGO" w:date="2011-09-26T20:49:00Z">
        <w:r w:rsidR="00513CAE" w:rsidRPr="00695D16">
          <w:rPr>
            <w:color w:val="0D0D0D" w:themeColor="text1" w:themeTint="F2"/>
            <w:lang w:val="hr-HR"/>
          </w:rPr>
          <w:t xml:space="preserve"> </w:t>
        </w:r>
      </w:ins>
      <w:ins w:id="97" w:author="CGO" w:date="2011-09-26T20:47:00Z">
        <w:r w:rsidR="00513CAE" w:rsidRPr="00695D16">
          <w:rPr>
            <w:color w:val="0D0D0D" w:themeColor="text1" w:themeTint="F2"/>
            <w:lang w:val="hr-HR"/>
          </w:rPr>
          <w:t>biće u prilici da se neformalno obrazuju</w:t>
        </w:r>
      </w:ins>
      <w:ins w:id="98" w:author="CGO" w:date="2011-09-26T20:48:00Z">
        <w:r w:rsidR="00513CAE" w:rsidRPr="00695D16">
          <w:rPr>
            <w:color w:val="0D0D0D" w:themeColor="text1" w:themeTint="F2"/>
            <w:lang w:val="hr-HR"/>
          </w:rPr>
          <w:t xml:space="preserve"> na</w:t>
        </w:r>
      </w:ins>
      <w:ins w:id="99" w:author="CGO" w:date="2011-09-26T20:47:00Z">
        <w:r w:rsidR="00513CAE" w:rsidRPr="00695D16">
          <w:rPr>
            <w:color w:val="0D0D0D" w:themeColor="text1" w:themeTint="F2"/>
            <w:lang w:val="hr-HR"/>
          </w:rPr>
          <w:t xml:space="preserve"> kreativan, specifičan, autentičan način kroz </w:t>
        </w:r>
      </w:ins>
      <w:ins w:id="100" w:author="CGO" w:date="2011-09-26T20:48:00Z">
        <w:r w:rsidR="00513CAE" w:rsidRPr="00695D16">
          <w:rPr>
            <w:color w:val="0D0D0D" w:themeColor="text1" w:themeTint="F2"/>
            <w:lang w:val="hr-HR"/>
          </w:rPr>
          <w:t xml:space="preserve">dokumentarni film koji </w:t>
        </w:r>
      </w:ins>
      <w:ins w:id="101" w:author="CGO" w:date="2011-09-26T20:49:00Z">
        <w:r w:rsidR="00513CAE" w:rsidRPr="00695D16">
          <w:rPr>
            <w:color w:val="0D0D0D" w:themeColor="text1" w:themeTint="F2"/>
            <w:lang w:val="hr-HR"/>
          </w:rPr>
          <w:t>treba da prikaže trenutno stanje određene sfere ljudskih prava</w:t>
        </w:r>
      </w:ins>
      <w:ins w:id="102" w:author="CGO" w:date="2011-09-26T20:50:00Z">
        <w:r w:rsidR="00513CAE" w:rsidRPr="00695D16">
          <w:rPr>
            <w:color w:val="0D0D0D" w:themeColor="text1" w:themeTint="F2"/>
            <w:lang w:val="hr-HR"/>
          </w:rPr>
          <w:t xml:space="preserve"> ali i da prikaže ra</w:t>
        </w:r>
      </w:ins>
      <w:ins w:id="103" w:author="CGO" w:date="2011-09-26T20:47:00Z">
        <w:r w:rsidR="00513CAE" w:rsidRPr="00695D16">
          <w:rPr>
            <w:color w:val="0D0D0D" w:themeColor="text1" w:themeTint="F2"/>
            <w:lang w:val="hr-HR"/>
          </w:rPr>
          <w:t xml:space="preserve">znolike načine poboljšanja kulturnog dijaloga </w:t>
        </w:r>
      </w:ins>
      <w:ins w:id="104" w:author="CGO" w:date="2011-09-26T20:51:00Z">
        <w:r w:rsidR="009F2872" w:rsidRPr="00695D16">
          <w:rPr>
            <w:color w:val="0D0D0D" w:themeColor="text1" w:themeTint="F2"/>
            <w:lang w:val="hr-HR"/>
          </w:rPr>
          <w:t xml:space="preserve">kako </w:t>
        </w:r>
      </w:ins>
      <w:ins w:id="105" w:author="CGO" w:date="2011-09-26T20:47:00Z">
        <w:r w:rsidR="00513CAE" w:rsidRPr="00695D16">
          <w:rPr>
            <w:color w:val="0D0D0D" w:themeColor="text1" w:themeTint="F2"/>
            <w:lang w:val="hr-HR"/>
          </w:rPr>
          <w:t xml:space="preserve">u </w:t>
        </w:r>
      </w:ins>
      <w:ins w:id="106" w:author="CGO" w:date="2011-09-26T20:50:00Z">
        <w:r w:rsidR="00E530AC" w:rsidRPr="00695D16">
          <w:rPr>
            <w:color w:val="0D0D0D" w:themeColor="text1" w:themeTint="F2"/>
            <w:lang w:val="hr-HR"/>
          </w:rPr>
          <w:t xml:space="preserve">Crnoj Gori </w:t>
        </w:r>
      </w:ins>
      <w:ins w:id="107" w:author="CGO" w:date="2011-09-26T20:51:00Z">
        <w:r w:rsidR="009F2872" w:rsidRPr="00695D16">
          <w:rPr>
            <w:color w:val="0D0D0D" w:themeColor="text1" w:themeTint="F2"/>
            <w:lang w:val="hr-HR"/>
          </w:rPr>
          <w:t xml:space="preserve">tako i u </w:t>
        </w:r>
      </w:ins>
      <w:ins w:id="108" w:author="CGO" w:date="2011-09-26T20:52:00Z">
        <w:r w:rsidR="009F2872" w:rsidRPr="00695D16">
          <w:rPr>
            <w:color w:val="0D0D0D" w:themeColor="text1" w:themeTint="F2"/>
            <w:lang w:val="hr-HR"/>
          </w:rPr>
          <w:t>zemljama regiona,</w:t>
        </w:r>
      </w:ins>
      <w:ins w:id="109" w:author="CGO" w:date="2011-09-26T20:51:00Z">
        <w:r w:rsidR="009F2872" w:rsidRPr="00695D16">
          <w:rPr>
            <w:color w:val="0D0D0D" w:themeColor="text1" w:themeTint="F2"/>
            <w:lang w:val="hr-HR"/>
          </w:rPr>
          <w:t xml:space="preserve"> </w:t>
        </w:r>
      </w:ins>
      <w:ins w:id="110" w:author="CGO" w:date="2011-09-26T20:47:00Z">
        <w:r w:rsidR="00513CAE" w:rsidRPr="00695D16">
          <w:rPr>
            <w:color w:val="0D0D0D" w:themeColor="text1" w:themeTint="F2"/>
            <w:lang w:val="hr-HR"/>
          </w:rPr>
          <w:t xml:space="preserve">te </w:t>
        </w:r>
      </w:ins>
      <w:ins w:id="111" w:author="CGO" w:date="2011-09-26T20:50:00Z">
        <w:r w:rsidR="00E530AC" w:rsidRPr="00695D16">
          <w:rPr>
            <w:color w:val="0D0D0D" w:themeColor="text1" w:themeTint="F2"/>
            <w:lang w:val="hr-HR"/>
          </w:rPr>
          <w:t>tako poslati</w:t>
        </w:r>
      </w:ins>
      <w:ins w:id="112" w:author="CGO" w:date="2011-09-26T20:52:00Z">
        <w:r w:rsidR="009F2872" w:rsidRPr="00695D16">
          <w:rPr>
            <w:color w:val="0D0D0D" w:themeColor="text1" w:themeTint="F2"/>
            <w:lang w:val="hr-HR"/>
          </w:rPr>
          <w:t xml:space="preserve"> </w:t>
        </w:r>
      </w:ins>
      <w:ins w:id="113" w:author="CGO" w:date="2011-09-26T20:47:00Z">
        <w:r w:rsidR="00513CAE" w:rsidRPr="00695D16">
          <w:rPr>
            <w:color w:val="0D0D0D" w:themeColor="text1" w:themeTint="F2"/>
            <w:lang w:val="hr-HR"/>
          </w:rPr>
          <w:t>poruku koja upućuje na prednosti kulturnog di</w:t>
        </w:r>
        <w:r w:rsidR="00E530AC" w:rsidRPr="00695D16">
          <w:rPr>
            <w:color w:val="0D0D0D" w:themeColor="text1" w:themeTint="F2"/>
            <w:lang w:val="hr-HR"/>
          </w:rPr>
          <w:t>jaloga i jednistvenosti</w:t>
        </w:r>
        <w:r w:rsidR="00513CAE" w:rsidRPr="00695D16">
          <w:rPr>
            <w:color w:val="0D0D0D" w:themeColor="text1" w:themeTint="F2"/>
            <w:lang w:val="hr-HR"/>
          </w:rPr>
          <w:t xml:space="preserve"> kulture i tolerancije. </w:t>
        </w:r>
      </w:ins>
      <w:ins w:id="114" w:author="CGO" w:date="2011-09-26T21:12:00Z">
        <w:r w:rsidR="003D3197" w:rsidRPr="00695D16">
          <w:rPr>
            <w:color w:val="0D0D0D" w:themeColor="text1" w:themeTint="F2"/>
            <w:lang w:val="hr-HR"/>
          </w:rPr>
          <w:t xml:space="preserve">Pilot projekat, tj. </w:t>
        </w:r>
      </w:ins>
      <w:ins w:id="115" w:author="CGO" w:date="2011-09-26T21:13:00Z">
        <w:r w:rsidR="003D3197" w:rsidRPr="00695D16">
          <w:rPr>
            <w:color w:val="0D0D0D" w:themeColor="text1" w:themeTint="F2"/>
            <w:lang w:val="hr-HR"/>
          </w:rPr>
          <w:t>P</w:t>
        </w:r>
      </w:ins>
      <w:ins w:id="116" w:author="CGO" w:date="2011-09-26T21:12:00Z">
        <w:r w:rsidR="00FD024E" w:rsidRPr="00695D16">
          <w:rPr>
            <w:color w:val="0D0D0D" w:themeColor="text1" w:themeTint="F2"/>
            <w:lang w:val="hr-HR"/>
          </w:rPr>
          <w:t xml:space="preserve">rvi filmski festival o ljudskim pravima „Ubrzaj“ je pokazao da je omladina veoma zainteresovana </w:t>
        </w:r>
        <w:r w:rsidR="003D3197" w:rsidRPr="00695D16">
          <w:rPr>
            <w:color w:val="0D0D0D" w:themeColor="text1" w:themeTint="F2"/>
            <w:lang w:val="hr-HR"/>
          </w:rPr>
          <w:t>sa ovakav vid interakcije i nef</w:t>
        </w:r>
        <w:r w:rsidR="00FD024E" w:rsidRPr="00695D16">
          <w:rPr>
            <w:color w:val="0D0D0D" w:themeColor="text1" w:themeTint="F2"/>
            <w:lang w:val="hr-HR"/>
          </w:rPr>
          <w:t xml:space="preserve">ormalnog </w:t>
        </w:r>
      </w:ins>
      <w:ins w:id="117" w:author="CGO" w:date="2011-09-26T21:17:00Z">
        <w:r w:rsidR="003D3197" w:rsidRPr="00695D16">
          <w:rPr>
            <w:color w:val="0D0D0D" w:themeColor="text1" w:themeTint="F2"/>
            <w:lang w:val="hr-HR"/>
          </w:rPr>
          <w:t>obrazovanja</w:t>
        </w:r>
      </w:ins>
      <w:ins w:id="118" w:author="CGO" w:date="2011-09-26T21:12:00Z">
        <w:r w:rsidR="00FD024E" w:rsidRPr="00695D16">
          <w:rPr>
            <w:color w:val="0D0D0D" w:themeColor="text1" w:themeTint="F2"/>
            <w:lang w:val="hr-HR"/>
          </w:rPr>
          <w:t>.</w:t>
        </w:r>
      </w:ins>
      <w:ins w:id="119" w:author="CGO" w:date="2011-09-26T20:44:00Z">
        <w:r w:rsidR="00513CAE" w:rsidRPr="00695D16">
          <w:rPr>
            <w:color w:val="0D0D0D" w:themeColor="text1" w:themeTint="F2"/>
            <w:lang w:val="hr-HR"/>
          </w:rPr>
          <w:t xml:space="preserve"> </w:t>
        </w:r>
      </w:ins>
      <w:ins w:id="120" w:author="CGO" w:date="2011-09-21T15:07:00Z">
        <w:r w:rsidR="00327925" w:rsidRPr="00695D16">
          <w:rPr>
            <w:color w:val="0D0D0D" w:themeColor="text1" w:themeTint="F2"/>
            <w:lang w:val="hr-HR"/>
          </w:rPr>
          <w:t xml:space="preserve"> </w:t>
        </w:r>
      </w:ins>
      <w:ins w:id="121" w:author="CGO" w:date="2011-09-21T15:06:00Z">
        <w:r w:rsidR="00327925" w:rsidRPr="00695D16">
          <w:rPr>
            <w:color w:val="0D0D0D" w:themeColor="text1" w:themeTint="F2"/>
            <w:lang w:val="hr-HR"/>
          </w:rPr>
          <w:t xml:space="preserve"> </w:t>
        </w:r>
      </w:ins>
    </w:p>
    <w:p w:rsidR="0035721A" w:rsidRPr="00695D16" w:rsidRDefault="0035721A" w:rsidP="0035721A">
      <w:pPr>
        <w:numPr>
          <w:ilvl w:val="0"/>
          <w:numId w:val="18"/>
        </w:numPr>
        <w:jc w:val="both"/>
        <w:rPr>
          <w:color w:val="0D0D0D" w:themeColor="text1" w:themeTint="F2"/>
          <w:lang w:val="hr-HR"/>
        </w:rPr>
      </w:pPr>
      <w:r w:rsidRPr="00695D16">
        <w:rPr>
          <w:i/>
          <w:color w:val="0D0D0D" w:themeColor="text1" w:themeTint="F2"/>
          <w:lang w:val="hr-HR"/>
        </w:rPr>
        <w:t>Organizacija tri konferencije za medije</w:t>
      </w:r>
      <w:r w:rsidRPr="00695D16">
        <w:rPr>
          <w:color w:val="0D0D0D" w:themeColor="text1" w:themeTint="F2"/>
          <w:lang w:val="hr-HR"/>
        </w:rPr>
        <w:t xml:space="preserve">, što će uključiti najavu Festivala i festivalskih dešavanja, jednu tokom samog </w:t>
      </w:r>
      <w:r w:rsidR="00DD21E0" w:rsidRPr="00695D16">
        <w:rPr>
          <w:color w:val="0D0D0D" w:themeColor="text1" w:themeTint="F2"/>
          <w:lang w:val="hr-HR"/>
        </w:rPr>
        <w:t>Festivala koja će pratiti dinamiku realizacije projekta i predstaviti neke od gostiju Festivala crnogorskoj publici.</w:t>
      </w:r>
      <w:ins w:id="122" w:author="CGO" w:date="2011-09-26T21:30:00Z">
        <w:r w:rsidR="00DD21E0" w:rsidRPr="00695D16">
          <w:rPr>
            <w:color w:val="0D0D0D" w:themeColor="text1" w:themeTint="F2"/>
            <w:lang w:val="hr-HR"/>
          </w:rPr>
          <w:t xml:space="preserve"> Prva konferencija će biti</w:t>
        </w:r>
      </w:ins>
      <w:ins w:id="123" w:author="CGO" w:date="2011-09-26T21:31:00Z">
        <w:r w:rsidR="00DD21E0" w:rsidRPr="00695D16">
          <w:rPr>
            <w:color w:val="0D0D0D" w:themeColor="text1" w:themeTint="F2"/>
            <w:lang w:val="hr-HR"/>
          </w:rPr>
          <w:t xml:space="preserve"> održana </w:t>
        </w:r>
      </w:ins>
      <w:ins w:id="124" w:author="CGO" w:date="2011-09-26T22:05:00Z">
        <w:r w:rsidR="00A403E5" w:rsidRPr="00695D16">
          <w:rPr>
            <w:color w:val="0D0D0D" w:themeColor="text1" w:themeTint="F2"/>
            <w:lang w:val="hr-HR"/>
          </w:rPr>
          <w:t>mjesec dana uoči početka</w:t>
        </w:r>
      </w:ins>
      <w:ins w:id="125" w:author="CGO" w:date="2011-09-26T22:06:00Z">
        <w:r w:rsidR="00A403E5" w:rsidRPr="00695D16">
          <w:rPr>
            <w:color w:val="0D0D0D" w:themeColor="text1" w:themeTint="F2"/>
            <w:lang w:val="hr-HR"/>
          </w:rPr>
          <w:t xml:space="preserve"> </w:t>
        </w:r>
      </w:ins>
      <w:ins w:id="126" w:author="CGO" w:date="2011-09-26T21:31:00Z">
        <w:r w:rsidR="00E2183E" w:rsidRPr="00695D16">
          <w:rPr>
            <w:color w:val="0D0D0D" w:themeColor="text1" w:themeTint="F2"/>
            <w:lang w:val="hr-HR"/>
          </w:rPr>
          <w:t>festivala</w:t>
        </w:r>
      </w:ins>
      <w:ins w:id="127" w:author="CGO" w:date="2011-09-26T21:30:00Z">
        <w:r w:rsidR="00E2183E" w:rsidRPr="00695D16">
          <w:rPr>
            <w:color w:val="0D0D0D" w:themeColor="text1" w:themeTint="F2"/>
            <w:lang w:val="hr-HR"/>
          </w:rPr>
          <w:t xml:space="preserve"> </w:t>
        </w:r>
      </w:ins>
      <w:ins w:id="128" w:author="CGO" w:date="2011-09-26T21:35:00Z">
        <w:r w:rsidR="00E2183E" w:rsidRPr="00695D16">
          <w:rPr>
            <w:color w:val="0D0D0D" w:themeColor="text1" w:themeTint="F2"/>
            <w:lang w:val="hr-HR"/>
          </w:rPr>
          <w:t>i javnosti će se obratiti organizatori, PR menadžer, glavni producent festivala kao i direktor KIC-a</w:t>
        </w:r>
      </w:ins>
      <w:ins w:id="129" w:author="CGO" w:date="2011-09-26T21:37:00Z">
        <w:r w:rsidR="00E2183E" w:rsidRPr="00695D16">
          <w:rPr>
            <w:color w:val="0D0D0D" w:themeColor="text1" w:themeTint="F2"/>
            <w:lang w:val="hr-HR"/>
          </w:rPr>
          <w:t xml:space="preserve"> (Kulturno informativni centar „Budo Tomović“). Prva konferencija treba da pre</w:t>
        </w:r>
      </w:ins>
      <w:ins w:id="130" w:author="CGO" w:date="2011-09-26T21:38:00Z">
        <w:r w:rsidR="00E2183E" w:rsidRPr="00695D16">
          <w:rPr>
            <w:color w:val="0D0D0D" w:themeColor="text1" w:themeTint="F2"/>
            <w:lang w:val="hr-HR"/>
          </w:rPr>
          <w:t xml:space="preserve">dstavi široj javnosti </w:t>
        </w:r>
      </w:ins>
      <w:ins w:id="131" w:author="CGO" w:date="2011-09-26T21:40:00Z">
        <w:r w:rsidR="000B2D58" w:rsidRPr="00695D16">
          <w:rPr>
            <w:color w:val="0D0D0D" w:themeColor="text1" w:themeTint="F2"/>
            <w:lang w:val="hr-HR"/>
          </w:rPr>
          <w:t xml:space="preserve">koncept festivala i </w:t>
        </w:r>
        <w:r w:rsidR="000B2D58" w:rsidRPr="00695D16">
          <w:rPr>
            <w:color w:val="0D0D0D" w:themeColor="text1" w:themeTint="F2"/>
            <w:lang w:val="hr-HR"/>
          </w:rPr>
          <w:lastRenderedPageBreak/>
          <w:t>ideju promocije ljudskih prava preko dokumentarnog f</w:t>
        </w:r>
      </w:ins>
      <w:ins w:id="132" w:author="CGO" w:date="2011-09-26T21:41:00Z">
        <w:r w:rsidR="000B2D58" w:rsidRPr="00695D16">
          <w:rPr>
            <w:color w:val="0D0D0D" w:themeColor="text1" w:themeTint="F2"/>
            <w:lang w:val="hr-HR"/>
          </w:rPr>
          <w:t>i</w:t>
        </w:r>
      </w:ins>
      <w:ins w:id="133" w:author="CGO" w:date="2011-09-26T21:40:00Z">
        <w:r w:rsidR="000B2D58" w:rsidRPr="00695D16">
          <w:rPr>
            <w:color w:val="0D0D0D" w:themeColor="text1" w:themeTint="F2"/>
            <w:lang w:val="hr-HR"/>
          </w:rPr>
          <w:t>lma</w:t>
        </w:r>
      </w:ins>
      <w:ins w:id="134" w:author="CGO" w:date="2011-09-26T21:41:00Z">
        <w:r w:rsidR="009B1D66" w:rsidRPr="00695D16">
          <w:rPr>
            <w:color w:val="0D0D0D" w:themeColor="text1" w:themeTint="F2"/>
            <w:lang w:val="hr-HR"/>
          </w:rPr>
          <w:t xml:space="preserve">. </w:t>
        </w:r>
      </w:ins>
      <w:ins w:id="135" w:author="CGO" w:date="2011-09-26T21:57:00Z">
        <w:r w:rsidR="00944753" w:rsidRPr="00695D16">
          <w:rPr>
            <w:color w:val="0D0D0D" w:themeColor="text1" w:themeTint="F2"/>
            <w:lang w:val="hr-HR"/>
          </w:rPr>
          <w:t xml:space="preserve">Druga konferencija je predviđena </w:t>
        </w:r>
      </w:ins>
      <w:ins w:id="136" w:author="CGO" w:date="2011-09-26T22:12:00Z">
        <w:r w:rsidR="00FB0B43" w:rsidRPr="00695D16">
          <w:rPr>
            <w:color w:val="0D0D0D" w:themeColor="text1" w:themeTint="F2"/>
            <w:lang w:val="hr-HR"/>
          </w:rPr>
          <w:t>da bude konferencija otvaranja</w:t>
        </w:r>
      </w:ins>
      <w:ins w:id="137" w:author="CGO" w:date="2011-09-26T22:13:00Z">
        <w:r w:rsidR="00FB0B43" w:rsidRPr="00695D16">
          <w:rPr>
            <w:color w:val="0D0D0D" w:themeColor="text1" w:themeTint="F2"/>
            <w:lang w:val="hr-HR"/>
          </w:rPr>
          <w:t xml:space="preserve"> samog festivala</w:t>
        </w:r>
      </w:ins>
      <w:ins w:id="138" w:author="CGO" w:date="2011-09-26T22:22:00Z">
        <w:r w:rsidR="00F800E8" w:rsidRPr="00695D16">
          <w:rPr>
            <w:color w:val="0D0D0D" w:themeColor="text1" w:themeTint="F2"/>
            <w:lang w:val="hr-HR"/>
          </w:rPr>
          <w:t xml:space="preserve"> </w:t>
        </w:r>
      </w:ins>
      <w:ins w:id="139" w:author="CGO" w:date="2011-09-26T22:29:00Z">
        <w:r w:rsidR="00F800E8" w:rsidRPr="00695D16">
          <w:rPr>
            <w:color w:val="0D0D0D" w:themeColor="text1" w:themeTint="F2"/>
            <w:lang w:val="hr-HR"/>
          </w:rPr>
          <w:t>i služiće za pretstavljanje novih filmova koji će biti prikazani u narednom periodu</w:t>
        </w:r>
      </w:ins>
      <w:ins w:id="140" w:author="CGO" w:date="2011-09-26T22:32:00Z">
        <w:r w:rsidR="008F2A2A" w:rsidRPr="00695D16">
          <w:rPr>
            <w:color w:val="0D0D0D" w:themeColor="text1" w:themeTint="F2"/>
            <w:lang w:val="hr-HR"/>
          </w:rPr>
          <w:t xml:space="preserve">. </w:t>
        </w:r>
      </w:ins>
      <w:ins w:id="141" w:author="CGO" w:date="2011-09-26T23:15:00Z">
        <w:r w:rsidR="00002298" w:rsidRPr="00695D16">
          <w:rPr>
            <w:color w:val="0D0D0D" w:themeColor="text1" w:themeTint="F2"/>
            <w:lang w:val="hr-HR"/>
          </w:rPr>
          <w:t xml:space="preserve">Učesnici konferencije će biti pored organizatora, PR menadžer-a, glavnog producenta festivala </w:t>
        </w:r>
      </w:ins>
      <w:ins w:id="142" w:author="CGO" w:date="2011-09-26T23:16:00Z">
        <w:r w:rsidR="00002298" w:rsidRPr="00695D16">
          <w:rPr>
            <w:color w:val="0D0D0D" w:themeColor="text1" w:themeTint="F2"/>
            <w:lang w:val="hr-HR"/>
          </w:rPr>
          <w:t xml:space="preserve">i </w:t>
        </w:r>
      </w:ins>
      <w:ins w:id="143" w:author="CGO" w:date="2011-09-26T23:17:00Z">
        <w:r w:rsidR="00322D1B" w:rsidRPr="00695D16">
          <w:rPr>
            <w:color w:val="0D0D0D" w:themeColor="text1" w:themeTint="F2"/>
            <w:lang w:val="hr-HR"/>
          </w:rPr>
          <w:t xml:space="preserve">aktivisti </w:t>
        </w:r>
      </w:ins>
      <w:ins w:id="144" w:author="CGO" w:date="2011-09-26T23:46:00Z">
        <w:r w:rsidR="0066665D" w:rsidRPr="00695D16">
          <w:rPr>
            <w:color w:val="0D0D0D" w:themeColor="text1" w:themeTint="F2"/>
            <w:lang w:val="hr-HR"/>
          </w:rPr>
          <w:t xml:space="preserve">i predstavnici civilnog sektora </w:t>
        </w:r>
      </w:ins>
      <w:ins w:id="145" w:author="CGO" w:date="2011-09-26T23:17:00Z">
        <w:r w:rsidR="00322D1B" w:rsidRPr="00695D16">
          <w:rPr>
            <w:color w:val="0D0D0D" w:themeColor="text1" w:themeTint="F2"/>
            <w:lang w:val="hr-HR"/>
          </w:rPr>
          <w:t>koji se bave ljudskim pravima</w:t>
        </w:r>
      </w:ins>
      <w:ins w:id="146" w:author="CGO" w:date="2011-09-26T23:38:00Z">
        <w:r w:rsidR="00A1026A" w:rsidRPr="00695D16">
          <w:rPr>
            <w:color w:val="0D0D0D" w:themeColor="text1" w:themeTint="F2"/>
            <w:lang w:val="hr-HR"/>
          </w:rPr>
          <w:t>.</w:t>
        </w:r>
      </w:ins>
      <w:ins w:id="147" w:author="CGO" w:date="2011-09-26T23:57:00Z">
        <w:r w:rsidR="00185CC2" w:rsidRPr="00695D16">
          <w:rPr>
            <w:color w:val="0D0D0D" w:themeColor="text1" w:themeTint="F2"/>
            <w:lang w:val="hr-HR"/>
          </w:rPr>
          <w:t xml:space="preserve"> </w:t>
        </w:r>
      </w:ins>
      <w:del w:id="148" w:author="CGO" w:date="2011-09-26T23:46:00Z">
        <w:r w:rsidRPr="00695D16" w:rsidDel="0066665D">
          <w:rPr>
            <w:color w:val="0D0D0D" w:themeColor="text1" w:themeTint="F2"/>
            <w:lang w:val="hr-HR"/>
          </w:rPr>
          <w:delText xml:space="preserve"> </w:delText>
        </w:r>
      </w:del>
      <w:r w:rsidRPr="00695D16">
        <w:rPr>
          <w:color w:val="0D0D0D" w:themeColor="text1" w:themeTint="F2"/>
          <w:lang w:val="hr-HR"/>
        </w:rPr>
        <w:t>Završna konferencija će na kraju sumirati rezultate i uticaj projekta.</w:t>
      </w:r>
      <w:del w:id="149" w:author="CGO" w:date="2011-09-26T23:51:00Z">
        <w:r w:rsidRPr="00695D16" w:rsidDel="00A1026A">
          <w:rPr>
            <w:color w:val="0D0D0D" w:themeColor="text1" w:themeTint="F2"/>
            <w:lang w:val="hr-HR"/>
          </w:rPr>
          <w:delText xml:space="preserve"> </w:delText>
        </w:r>
      </w:del>
    </w:p>
    <w:p w:rsidR="0035721A" w:rsidRPr="00695D16" w:rsidRDefault="0035721A" w:rsidP="00092ED9">
      <w:pPr>
        <w:numPr>
          <w:ilvl w:val="0"/>
          <w:numId w:val="18"/>
        </w:numPr>
        <w:jc w:val="both"/>
        <w:rPr>
          <w:i/>
          <w:color w:val="0D0D0D" w:themeColor="text1" w:themeTint="F2"/>
          <w:lang w:val="hr-HR"/>
        </w:rPr>
      </w:pPr>
      <w:r w:rsidRPr="00695D16">
        <w:rPr>
          <w:i/>
          <w:color w:val="0D0D0D" w:themeColor="text1" w:themeTint="F2"/>
          <w:lang w:val="hr-HR"/>
        </w:rPr>
        <w:t>Izrada kataloga i drugog propratnog materijala</w:t>
      </w:r>
      <w:ins w:id="150" w:author="CGO" w:date="2011-09-21T10:14:00Z">
        <w:r w:rsidR="00C03B85" w:rsidRPr="00695D16">
          <w:rPr>
            <w:i/>
            <w:color w:val="0D0D0D" w:themeColor="text1" w:themeTint="F2"/>
            <w:lang w:val="hr-HR"/>
          </w:rPr>
          <w:t xml:space="preserve">. </w:t>
        </w:r>
        <w:r w:rsidR="00C03B85" w:rsidRPr="00695D16">
          <w:rPr>
            <w:color w:val="0D0D0D" w:themeColor="text1" w:themeTint="F2"/>
            <w:lang w:val="hr-HR"/>
          </w:rPr>
          <w:t xml:space="preserve">Ova aktivnost podrazumjeva </w:t>
        </w:r>
      </w:ins>
      <w:ins w:id="151" w:author="CGO" w:date="2011-09-21T10:17:00Z">
        <w:r w:rsidR="00C03B85" w:rsidRPr="00695D16">
          <w:rPr>
            <w:color w:val="0D0D0D" w:themeColor="text1" w:themeTint="F2"/>
            <w:lang w:val="hr-HR"/>
          </w:rPr>
          <w:t xml:space="preserve">dizajn i izradu promotivnog materijala koji će za cilj imati </w:t>
        </w:r>
      </w:ins>
      <w:ins w:id="152" w:author="CGO" w:date="2011-09-21T10:18:00Z">
        <w:r w:rsidR="00C03B85" w:rsidRPr="00695D16">
          <w:rPr>
            <w:color w:val="0D0D0D" w:themeColor="text1" w:themeTint="F2"/>
            <w:lang w:val="hr-HR"/>
          </w:rPr>
          <w:t xml:space="preserve">samu </w:t>
        </w:r>
      </w:ins>
      <w:ins w:id="153" w:author="CGO" w:date="2011-09-21T10:17:00Z">
        <w:r w:rsidR="00C03B85" w:rsidRPr="00695D16">
          <w:rPr>
            <w:color w:val="0D0D0D" w:themeColor="text1" w:themeTint="F2"/>
            <w:lang w:val="hr-HR"/>
          </w:rPr>
          <w:t>promociju i marketing festivala.</w:t>
        </w:r>
      </w:ins>
      <w:ins w:id="154" w:author="CGO" w:date="2011-09-21T10:18:00Z">
        <w:r w:rsidR="00C03B85" w:rsidRPr="00695D16">
          <w:rPr>
            <w:color w:val="0D0D0D" w:themeColor="text1" w:themeTint="F2"/>
            <w:lang w:val="hr-HR"/>
          </w:rPr>
          <w:t xml:space="preserve"> </w:t>
        </w:r>
      </w:ins>
      <w:ins w:id="155" w:author="CGO" w:date="2011-09-21T11:06:00Z">
        <w:r w:rsidR="00832306" w:rsidRPr="00695D16">
          <w:rPr>
            <w:color w:val="0D0D0D" w:themeColor="text1" w:themeTint="F2"/>
            <w:lang w:val="hr-HR"/>
          </w:rPr>
          <w:t xml:space="preserve">Posebno formiran tim </w:t>
        </w:r>
      </w:ins>
      <w:ins w:id="156" w:author="CGO" w:date="2011-09-21T11:08:00Z">
        <w:r w:rsidR="00832306" w:rsidRPr="00695D16">
          <w:rPr>
            <w:color w:val="0D0D0D" w:themeColor="text1" w:themeTint="F2"/>
            <w:lang w:val="hr-HR"/>
          </w:rPr>
          <w:t>će kreativno osmisliti dizajn</w:t>
        </w:r>
      </w:ins>
      <w:ins w:id="157" w:author="CGO" w:date="2011-09-21T11:10:00Z">
        <w:r w:rsidR="0051430B" w:rsidRPr="00695D16">
          <w:rPr>
            <w:color w:val="0D0D0D" w:themeColor="text1" w:themeTint="F2"/>
            <w:lang w:val="hr-HR"/>
          </w:rPr>
          <w:t xml:space="preserve"> i način </w:t>
        </w:r>
      </w:ins>
      <w:ins w:id="158" w:author="CGO" w:date="2011-09-21T11:12:00Z">
        <w:r w:rsidR="0051430B" w:rsidRPr="00695D16">
          <w:rPr>
            <w:color w:val="0D0D0D" w:themeColor="text1" w:themeTint="F2"/>
            <w:lang w:val="hr-HR"/>
          </w:rPr>
          <w:t xml:space="preserve">raspodjele promotivnog materijala. Članovi kreativnog tima će </w:t>
        </w:r>
      </w:ins>
      <w:ins w:id="159" w:author="CGO" w:date="2011-09-21T11:14:00Z">
        <w:r w:rsidR="0051430B" w:rsidRPr="00695D16">
          <w:rPr>
            <w:color w:val="0D0D0D" w:themeColor="text1" w:themeTint="F2"/>
            <w:lang w:val="hr-HR"/>
          </w:rPr>
          <w:t xml:space="preserve">biti PR menadžer, koordinator projekta i </w:t>
        </w:r>
      </w:ins>
      <w:ins w:id="160" w:author="CGO" w:date="2011-09-21T11:15:00Z">
        <w:r w:rsidR="0051430B" w:rsidRPr="00695D16">
          <w:rPr>
            <w:color w:val="0D0D0D" w:themeColor="text1" w:themeTint="F2"/>
            <w:lang w:val="hr-HR"/>
          </w:rPr>
          <w:t xml:space="preserve">glavni producent festivala. </w:t>
        </w:r>
      </w:ins>
      <w:ins w:id="161" w:author="CGO" w:date="2011-09-21T11:17:00Z">
        <w:r w:rsidR="0077188F" w:rsidRPr="00695D16">
          <w:rPr>
            <w:color w:val="0D0D0D" w:themeColor="text1" w:themeTint="F2"/>
            <w:lang w:val="hr-HR"/>
          </w:rPr>
          <w:t xml:space="preserve">U okviru ove aktivnosti je predviđena </w:t>
        </w:r>
      </w:ins>
      <w:ins w:id="162" w:author="CGO" w:date="2011-09-21T12:55:00Z">
        <w:r w:rsidR="00C5390B" w:rsidRPr="00695D16">
          <w:rPr>
            <w:color w:val="0D0D0D" w:themeColor="text1" w:themeTint="F2"/>
            <w:lang w:val="hr-HR"/>
          </w:rPr>
          <w:t>izrada flajera, kataloga, pozivnica, oglasa, banera, rol</w:t>
        </w:r>
      </w:ins>
      <w:ins w:id="163" w:author="CGO" w:date="2011-09-21T12:56:00Z">
        <w:r w:rsidR="00C5390B" w:rsidRPr="00695D16">
          <w:rPr>
            <w:color w:val="0D0D0D" w:themeColor="text1" w:themeTint="F2"/>
            <w:lang w:val="hr-HR"/>
          </w:rPr>
          <w:t>l-u</w:t>
        </w:r>
      </w:ins>
      <w:ins w:id="164" w:author="CGO" w:date="2011-09-21T12:55:00Z">
        <w:r w:rsidR="00C5390B" w:rsidRPr="00695D16">
          <w:rPr>
            <w:color w:val="0D0D0D" w:themeColor="text1" w:themeTint="F2"/>
            <w:lang w:val="hr-HR"/>
          </w:rPr>
          <w:t>pova</w:t>
        </w:r>
      </w:ins>
      <w:ins w:id="165" w:author="CGO" w:date="2011-09-21T12:56:00Z">
        <w:r w:rsidR="00C5390B" w:rsidRPr="00695D16">
          <w:rPr>
            <w:color w:val="0D0D0D" w:themeColor="text1" w:themeTint="F2"/>
            <w:lang w:val="hr-HR"/>
          </w:rPr>
          <w:t>, majica i ID kartica.</w:t>
        </w:r>
      </w:ins>
      <w:ins w:id="166" w:author="CGO" w:date="2011-09-21T13:08:00Z">
        <w:r w:rsidR="0002447A" w:rsidRPr="00695D16">
          <w:rPr>
            <w:color w:val="0D0D0D" w:themeColor="text1" w:themeTint="F2"/>
            <w:lang w:val="hr-HR"/>
          </w:rPr>
          <w:t xml:space="preserve"> Kreativni tim će biti zadužen da </w:t>
        </w:r>
      </w:ins>
      <w:ins w:id="167" w:author="CGO" w:date="2011-09-21T13:13:00Z">
        <w:r w:rsidR="004E2C6F" w:rsidRPr="00695D16">
          <w:rPr>
            <w:color w:val="0D0D0D" w:themeColor="text1" w:themeTint="F2"/>
            <w:lang w:val="hr-HR"/>
          </w:rPr>
          <w:t xml:space="preserve">sadržaj </w:t>
        </w:r>
      </w:ins>
      <w:ins w:id="168" w:author="CGO" w:date="2011-09-21T13:08:00Z">
        <w:r w:rsidR="0002447A" w:rsidRPr="00695D16">
          <w:rPr>
            <w:color w:val="0D0D0D" w:themeColor="text1" w:themeTint="F2"/>
            <w:lang w:val="hr-HR"/>
          </w:rPr>
          <w:t>promo</w:t>
        </w:r>
      </w:ins>
      <w:ins w:id="169" w:author="CGO" w:date="2011-09-21T13:13:00Z">
        <w:r w:rsidR="004E2C6F" w:rsidRPr="00695D16">
          <w:rPr>
            <w:color w:val="0D0D0D" w:themeColor="text1" w:themeTint="F2"/>
            <w:lang w:val="hr-HR"/>
          </w:rPr>
          <w:t>tivnih materijala</w:t>
        </w:r>
      </w:ins>
      <w:ins w:id="170" w:author="CGO" w:date="2011-09-21T13:10:00Z">
        <w:r w:rsidR="004E2C6F" w:rsidRPr="00695D16">
          <w:rPr>
            <w:color w:val="0D0D0D" w:themeColor="text1" w:themeTint="F2"/>
            <w:lang w:val="hr-HR"/>
          </w:rPr>
          <w:t xml:space="preserve"> </w:t>
        </w:r>
      </w:ins>
      <w:ins w:id="171" w:author="CGO" w:date="2011-09-21T13:12:00Z">
        <w:r w:rsidR="004E2C6F" w:rsidRPr="00695D16">
          <w:rPr>
            <w:color w:val="0D0D0D" w:themeColor="text1" w:themeTint="F2"/>
            <w:lang w:val="hr-HR"/>
          </w:rPr>
          <w:t>bud</w:t>
        </w:r>
      </w:ins>
      <w:ins w:id="172" w:author="CGO" w:date="2011-09-21T13:13:00Z">
        <w:r w:rsidR="004E2C6F" w:rsidRPr="00695D16">
          <w:rPr>
            <w:color w:val="0D0D0D" w:themeColor="text1" w:themeTint="F2"/>
            <w:lang w:val="hr-HR"/>
          </w:rPr>
          <w:t>e</w:t>
        </w:r>
      </w:ins>
      <w:ins w:id="173" w:author="CGO" w:date="2011-09-21T13:12:00Z">
        <w:r w:rsidR="004E2C6F" w:rsidRPr="00695D16">
          <w:rPr>
            <w:color w:val="0D0D0D" w:themeColor="text1" w:themeTint="F2"/>
            <w:lang w:val="hr-HR"/>
          </w:rPr>
          <w:t xml:space="preserve"> u skladu sa </w:t>
        </w:r>
      </w:ins>
      <w:ins w:id="174" w:author="CGO" w:date="2011-09-21T13:13:00Z">
        <w:r w:rsidR="004E2C6F" w:rsidRPr="00695D16">
          <w:rPr>
            <w:color w:val="0D0D0D" w:themeColor="text1" w:themeTint="F2"/>
            <w:lang w:val="hr-HR"/>
          </w:rPr>
          <w:t>programskim aktivnostima</w:t>
        </w:r>
      </w:ins>
      <w:ins w:id="175" w:author="CGO" w:date="2011-09-21T13:15:00Z">
        <w:r w:rsidR="003468A0" w:rsidRPr="00695D16">
          <w:rPr>
            <w:color w:val="0D0D0D" w:themeColor="text1" w:themeTint="F2"/>
            <w:lang w:val="hr-HR"/>
          </w:rPr>
          <w:t xml:space="preserve"> kao i u skladu sa </w:t>
        </w:r>
      </w:ins>
      <w:ins w:id="176" w:author="CGO" w:date="2011-09-21T13:16:00Z">
        <w:r w:rsidR="003468A0" w:rsidRPr="00695D16">
          <w:rPr>
            <w:color w:val="0D0D0D" w:themeColor="text1" w:themeTint="F2"/>
            <w:lang w:val="hr-HR"/>
          </w:rPr>
          <w:t>medijskom promocijom tj</w:t>
        </w:r>
      </w:ins>
      <w:ins w:id="177" w:author="CGO" w:date="2011-09-21T13:13:00Z">
        <w:r w:rsidR="004E2C6F" w:rsidRPr="00695D16">
          <w:rPr>
            <w:color w:val="0D0D0D" w:themeColor="text1" w:themeTint="F2"/>
            <w:lang w:val="hr-HR"/>
          </w:rPr>
          <w:t>.</w:t>
        </w:r>
      </w:ins>
      <w:ins w:id="178" w:author="CGO" w:date="2011-09-21T13:17:00Z">
        <w:r w:rsidR="003468A0" w:rsidRPr="00695D16">
          <w:rPr>
            <w:color w:val="0D0D0D" w:themeColor="text1" w:themeTint="F2"/>
            <w:lang w:val="hr-HR"/>
          </w:rPr>
          <w:t xml:space="preserve"> televizijskom i radijskom reklamom</w:t>
        </w:r>
      </w:ins>
    </w:p>
    <w:p w:rsidR="00092ED9" w:rsidRPr="00695D16" w:rsidRDefault="0035721A" w:rsidP="00092ED9">
      <w:pPr>
        <w:numPr>
          <w:ilvl w:val="0"/>
          <w:numId w:val="18"/>
        </w:numPr>
        <w:jc w:val="both"/>
        <w:rPr>
          <w:color w:val="0D0D0D" w:themeColor="text1" w:themeTint="F2"/>
          <w:lang w:val="hr-HR"/>
        </w:rPr>
      </w:pPr>
      <w:r w:rsidRPr="00695D16">
        <w:rPr>
          <w:i/>
          <w:color w:val="0D0D0D" w:themeColor="text1" w:themeTint="F2"/>
          <w:lang w:val="hr-HR"/>
        </w:rPr>
        <w:t xml:space="preserve">Organizacija dvije panel diskusije </w:t>
      </w:r>
      <w:ins w:id="179" w:author="CGO" w:date="2011-09-21T13:21:00Z">
        <w:r w:rsidR="00121EAF" w:rsidRPr="00695D16">
          <w:rPr>
            <w:i/>
            <w:color w:val="0D0D0D" w:themeColor="text1" w:themeTint="F2"/>
            <w:lang w:val="hr-HR"/>
          </w:rPr>
          <w:t xml:space="preserve">– </w:t>
        </w:r>
        <w:r w:rsidR="00121EAF" w:rsidRPr="00695D16">
          <w:rPr>
            <w:color w:val="0D0D0D" w:themeColor="text1" w:themeTint="F2"/>
            <w:lang w:val="hr-HR"/>
          </w:rPr>
          <w:t xml:space="preserve">Ova aktivnost je predviđena u cilju promocije </w:t>
        </w:r>
      </w:ins>
      <w:ins w:id="180" w:author="CGO" w:date="2011-09-21T13:22:00Z">
        <w:r w:rsidR="00121EAF" w:rsidRPr="00695D16">
          <w:rPr>
            <w:color w:val="0D0D0D" w:themeColor="text1" w:themeTint="F2"/>
            <w:lang w:val="hr-HR"/>
          </w:rPr>
          <w:t xml:space="preserve">ideje festivala kao i ideje približavanja </w:t>
        </w:r>
      </w:ins>
      <w:ins w:id="181" w:author="CGO" w:date="2011-09-21T13:24:00Z">
        <w:r w:rsidR="00121EAF" w:rsidRPr="00695D16">
          <w:rPr>
            <w:color w:val="0D0D0D" w:themeColor="text1" w:themeTint="F2"/>
            <w:lang w:val="hr-HR"/>
          </w:rPr>
          <w:t xml:space="preserve">dokumentarnog filma široj publici. </w:t>
        </w:r>
      </w:ins>
      <w:ins w:id="182" w:author="CGO" w:date="2011-09-21T13:25:00Z">
        <w:r w:rsidR="00121EAF" w:rsidRPr="00695D16">
          <w:rPr>
            <w:color w:val="0D0D0D" w:themeColor="text1" w:themeTint="F2"/>
            <w:lang w:val="hr-HR"/>
          </w:rPr>
          <w:t>Panel diskusije će donijeti</w:t>
        </w:r>
      </w:ins>
      <w:ins w:id="183" w:author="CGO" w:date="2011-09-21T13:26:00Z">
        <w:r w:rsidR="002B0360" w:rsidRPr="00695D16">
          <w:rPr>
            <w:color w:val="0D0D0D" w:themeColor="text1" w:themeTint="F2"/>
            <w:lang w:val="hr-HR"/>
          </w:rPr>
          <w:t xml:space="preserve"> potrebnu </w:t>
        </w:r>
      </w:ins>
      <w:ins w:id="184" w:author="CGO" w:date="2011-09-21T13:27:00Z">
        <w:r w:rsidR="007645FF" w:rsidRPr="00695D16">
          <w:rPr>
            <w:color w:val="0D0D0D" w:themeColor="text1" w:themeTint="F2"/>
            <w:lang w:val="hr-HR"/>
          </w:rPr>
          <w:t>promociju festivalu i time dodatno probuditi interesovanje publike. Diskusije</w:t>
        </w:r>
      </w:ins>
      <w:ins w:id="185" w:author="CGO" w:date="2011-09-21T13:25:00Z">
        <w:r w:rsidR="00121EAF" w:rsidRPr="00695D16">
          <w:rPr>
            <w:color w:val="0D0D0D" w:themeColor="text1" w:themeTint="F2"/>
            <w:lang w:val="hr-HR"/>
          </w:rPr>
          <w:t xml:space="preserve"> </w:t>
        </w:r>
      </w:ins>
      <w:r w:rsidRPr="00695D16">
        <w:rPr>
          <w:color w:val="0D0D0D" w:themeColor="text1" w:themeTint="F2"/>
          <w:lang w:val="hr-HR"/>
        </w:rPr>
        <w:t xml:space="preserve">će se fokusirati na dvije teme, kojima će između ostalih i sam sadržaj jednog broja filmova bavi: suočavanja sa prošlošću i LGBT prava. </w:t>
      </w:r>
      <w:ins w:id="186" w:author="CGO" w:date="2011-09-21T13:30:00Z">
        <w:r w:rsidR="007645FF" w:rsidRPr="00695D16">
          <w:rPr>
            <w:color w:val="0D0D0D" w:themeColor="text1" w:themeTint="F2"/>
            <w:lang w:val="hr-HR"/>
          </w:rPr>
          <w:t>Suočavanje sa prošlošću je jedna od aktuelnih pitanja čitavog regiona pa i same Crne Gore</w:t>
        </w:r>
      </w:ins>
      <w:ins w:id="187" w:author="CGO" w:date="2011-09-21T14:28:00Z">
        <w:r w:rsidR="00634ACA" w:rsidRPr="00695D16">
          <w:rPr>
            <w:color w:val="0D0D0D" w:themeColor="text1" w:themeTint="F2"/>
            <w:lang w:val="hr-HR"/>
          </w:rPr>
          <w:t>.</w:t>
        </w:r>
      </w:ins>
      <w:ins w:id="188" w:author="CGO" w:date="2011-09-27T00:08:00Z">
        <w:r w:rsidR="006A6620" w:rsidRPr="00695D16">
          <w:rPr>
            <w:color w:val="0D0D0D" w:themeColor="text1" w:themeTint="F2"/>
            <w:lang w:val="hr-HR"/>
          </w:rPr>
          <w:t xml:space="preserve"> Istraživanja pokazuju da su ljudi </w:t>
        </w:r>
      </w:ins>
      <w:ins w:id="189" w:author="CGO" w:date="2011-09-27T00:09:00Z">
        <w:r w:rsidR="006A6620" w:rsidRPr="00695D16">
          <w:rPr>
            <w:color w:val="0D0D0D" w:themeColor="text1" w:themeTint="F2"/>
            <w:lang w:val="hr-HR"/>
          </w:rPr>
          <w:t>s</w:t>
        </w:r>
      </w:ins>
      <w:ins w:id="190" w:author="CGO" w:date="2011-09-27T00:08:00Z">
        <w:r w:rsidR="006A6620" w:rsidRPr="00695D16">
          <w:rPr>
            <w:color w:val="0D0D0D" w:themeColor="text1" w:themeTint="F2"/>
            <w:lang w:val="hr-HR"/>
          </w:rPr>
          <w:t xml:space="preserve">premni čuti </w:t>
        </w:r>
      </w:ins>
      <w:ins w:id="191" w:author="CGO" w:date="2011-09-27T00:09:00Z">
        <w:r w:rsidR="006A6620" w:rsidRPr="00695D16">
          <w:rPr>
            <w:color w:val="0D0D0D" w:themeColor="text1" w:themeTint="F2"/>
            <w:lang w:val="hr-HR"/>
          </w:rPr>
          <w:t xml:space="preserve">sve </w:t>
        </w:r>
      </w:ins>
      <w:ins w:id="192" w:author="CGO" w:date="2011-09-27T00:08:00Z">
        <w:r w:rsidR="006A6620" w:rsidRPr="00695D16">
          <w:rPr>
            <w:color w:val="0D0D0D" w:themeColor="text1" w:themeTint="F2"/>
            <w:lang w:val="hr-HR"/>
          </w:rPr>
          <w:t xml:space="preserve">o počinjenim zločinima, </w:t>
        </w:r>
      </w:ins>
      <w:ins w:id="193" w:author="CGO" w:date="2011-09-27T00:09:00Z">
        <w:r w:rsidR="004E1752" w:rsidRPr="00695D16">
          <w:rPr>
            <w:color w:val="0D0D0D" w:themeColor="text1" w:themeTint="F2"/>
            <w:lang w:val="hr-HR"/>
          </w:rPr>
          <w:t xml:space="preserve">ali </w:t>
        </w:r>
      </w:ins>
      <w:ins w:id="194" w:author="CGO" w:date="2011-09-27T00:14:00Z">
        <w:r w:rsidR="004E1752" w:rsidRPr="00695D16">
          <w:rPr>
            <w:color w:val="0D0D0D" w:themeColor="text1" w:themeTint="F2"/>
            <w:lang w:val="hr-HR"/>
          </w:rPr>
          <w:t>suprotno tome</w:t>
        </w:r>
      </w:ins>
      <w:ins w:id="195" w:author="CGO" w:date="2011-09-27T00:09:00Z">
        <w:r w:rsidR="006A6620" w:rsidRPr="00695D16">
          <w:rPr>
            <w:color w:val="0D0D0D" w:themeColor="text1" w:themeTint="F2"/>
            <w:lang w:val="hr-HR"/>
          </w:rPr>
          <w:t xml:space="preserve"> </w:t>
        </w:r>
      </w:ins>
      <w:ins w:id="196" w:author="CGO" w:date="2011-09-27T00:08:00Z">
        <w:r w:rsidR="006A6620" w:rsidRPr="00695D16">
          <w:rPr>
            <w:color w:val="0D0D0D" w:themeColor="text1" w:themeTint="F2"/>
            <w:lang w:val="hr-HR"/>
          </w:rPr>
          <w:t>pripadnici r</w:t>
        </w:r>
        <w:r w:rsidR="000843A7" w:rsidRPr="00695D16">
          <w:rPr>
            <w:color w:val="0D0D0D" w:themeColor="text1" w:themeTint="F2"/>
            <w:lang w:val="hr-HR"/>
          </w:rPr>
          <w:t xml:space="preserve">azličitih etničkih grupa, </w:t>
        </w:r>
        <w:r w:rsidR="004E1752" w:rsidRPr="00695D16">
          <w:rPr>
            <w:color w:val="0D0D0D" w:themeColor="text1" w:themeTint="F2"/>
            <w:lang w:val="hr-HR"/>
          </w:rPr>
          <w:t>prihvatanje</w:t>
        </w:r>
        <w:r w:rsidR="006A6620" w:rsidRPr="00695D16">
          <w:rPr>
            <w:color w:val="0D0D0D" w:themeColor="text1" w:themeTint="F2"/>
            <w:lang w:val="hr-HR"/>
          </w:rPr>
          <w:t xml:space="preserve"> odgovornosti</w:t>
        </w:r>
      </w:ins>
      <w:ins w:id="197" w:author="CGO" w:date="2011-09-27T00:11:00Z">
        <w:r w:rsidR="004E1752" w:rsidRPr="00695D16">
          <w:rPr>
            <w:color w:val="0D0D0D" w:themeColor="text1" w:themeTint="F2"/>
            <w:lang w:val="hr-HR"/>
          </w:rPr>
          <w:t xml:space="preserve"> </w:t>
        </w:r>
      </w:ins>
      <w:ins w:id="198" w:author="CGO" w:date="2011-09-27T00:12:00Z">
        <w:r w:rsidR="004E1752" w:rsidRPr="00695D16">
          <w:rPr>
            <w:color w:val="0D0D0D" w:themeColor="text1" w:themeTint="F2"/>
            <w:lang w:val="hr-HR"/>
          </w:rPr>
          <w:t xml:space="preserve">doživljavaju kao nešto </w:t>
        </w:r>
      </w:ins>
      <w:ins w:id="199" w:author="CGO" w:date="2011-09-27T00:11:00Z">
        <w:r w:rsidR="004E1752" w:rsidRPr="00695D16">
          <w:rPr>
            <w:color w:val="0D0D0D" w:themeColor="text1" w:themeTint="F2"/>
            <w:lang w:val="hr-HR"/>
          </w:rPr>
          <w:t>teško</w:t>
        </w:r>
      </w:ins>
      <w:ins w:id="200" w:author="CGO" w:date="2011-09-27T00:15:00Z">
        <w:r w:rsidR="004E1752" w:rsidRPr="00695D16">
          <w:rPr>
            <w:color w:val="0D0D0D" w:themeColor="text1" w:themeTint="F2"/>
            <w:lang w:val="hr-HR"/>
          </w:rPr>
          <w:t>.</w:t>
        </w:r>
      </w:ins>
      <w:ins w:id="201" w:author="CGO" w:date="2011-09-27T00:11:00Z">
        <w:r w:rsidR="004E1752" w:rsidRPr="00695D16">
          <w:rPr>
            <w:color w:val="0D0D0D" w:themeColor="text1" w:themeTint="F2"/>
            <w:lang w:val="hr-HR"/>
          </w:rPr>
          <w:t xml:space="preserve"> </w:t>
        </w:r>
      </w:ins>
      <w:ins w:id="202" w:author="CGO" w:date="2011-09-27T00:16:00Z">
        <w:r w:rsidR="004E1752" w:rsidRPr="00695D16">
          <w:rPr>
            <w:color w:val="0D0D0D" w:themeColor="text1" w:themeTint="F2"/>
            <w:lang w:val="hr-HR"/>
          </w:rPr>
          <w:t>Upravo zvog ove činjice je potrebno uključiti mlade generacije</w:t>
        </w:r>
      </w:ins>
      <w:ins w:id="203" w:author="CGO" w:date="2011-09-27T00:17:00Z">
        <w:r w:rsidR="004E1752" w:rsidRPr="00695D16">
          <w:rPr>
            <w:color w:val="0D0D0D" w:themeColor="text1" w:themeTint="F2"/>
            <w:lang w:val="hr-HR"/>
          </w:rPr>
          <w:t>, kako bi bile spremne na kulturni dijalog i toleranciju i time raditi na zajedničkoj budućnosti.</w:t>
        </w:r>
      </w:ins>
      <w:ins w:id="204" w:author="CGO" w:date="2011-09-27T00:18:00Z">
        <w:r w:rsidR="004E1752" w:rsidRPr="00695D16">
          <w:rPr>
            <w:color w:val="0D0D0D" w:themeColor="text1" w:themeTint="F2"/>
            <w:lang w:val="hr-HR"/>
          </w:rPr>
          <w:t xml:space="preserve"> </w:t>
        </w:r>
      </w:ins>
      <w:ins w:id="205" w:author="CGO" w:date="2011-09-27T15:18:00Z">
        <w:r w:rsidR="00C54B18" w:rsidRPr="00695D16">
          <w:rPr>
            <w:color w:val="0D0D0D" w:themeColor="text1" w:themeTint="F2"/>
            <w:lang w:val="hr-HR"/>
          </w:rPr>
          <w:t>LGBT prava su ugrožena u čitavom region</w:t>
        </w:r>
      </w:ins>
      <w:ins w:id="206" w:author="CGO" w:date="2011-09-27T15:56:00Z">
        <w:r w:rsidR="0035233E" w:rsidRPr="00695D16">
          <w:rPr>
            <w:color w:val="0D0D0D" w:themeColor="text1" w:themeTint="F2"/>
            <w:lang w:val="hr-HR"/>
          </w:rPr>
          <w:t>u, posebno u Crnoj Gori gdje se vodi konstantna borba protiv diskriminacije seksualnih manjina</w:t>
        </w:r>
      </w:ins>
      <w:ins w:id="207" w:author="CGO" w:date="2011-09-27T16:14:00Z">
        <w:r w:rsidR="00DA4023" w:rsidRPr="00695D16">
          <w:rPr>
            <w:color w:val="0D0D0D" w:themeColor="text1" w:themeTint="F2"/>
            <w:lang w:val="hr-HR"/>
          </w:rPr>
          <w:t>.</w:t>
        </w:r>
      </w:ins>
      <w:ins w:id="208" w:author="CGO" w:date="2011-09-27T15:56:00Z">
        <w:r w:rsidR="0035233E" w:rsidRPr="00695D16">
          <w:rPr>
            <w:color w:val="0D0D0D" w:themeColor="text1" w:themeTint="F2"/>
            <w:lang w:val="hr-HR"/>
          </w:rPr>
          <w:t xml:space="preserve"> </w:t>
        </w:r>
      </w:ins>
      <w:ins w:id="209" w:author="CGO" w:date="2011-09-27T16:24:00Z">
        <w:r w:rsidR="00345FA4" w:rsidRPr="00695D16">
          <w:rPr>
            <w:color w:val="0D0D0D" w:themeColor="text1" w:themeTint="F2"/>
            <w:lang w:val="hr-HR"/>
          </w:rPr>
          <w:t>Crna Gora je dekriminalizovala homoseksualnost 1977., postavši time jednom od prvih republika koje su to učinile, me</w:t>
        </w:r>
      </w:ins>
      <w:ins w:id="210" w:author="CGO" w:date="2011-09-27T16:25:00Z">
        <w:r w:rsidR="00345FA4" w:rsidRPr="00695D16">
          <w:rPr>
            <w:color w:val="0D0D0D" w:themeColor="text1" w:themeTint="F2"/>
            <w:lang w:val="hr-HR"/>
          </w:rPr>
          <w:t>đ</w:t>
        </w:r>
      </w:ins>
      <w:ins w:id="211" w:author="CGO" w:date="2011-09-27T16:24:00Z">
        <w:r w:rsidR="00345FA4" w:rsidRPr="00695D16">
          <w:rPr>
            <w:color w:val="0D0D0D" w:themeColor="text1" w:themeTint="F2"/>
            <w:lang w:val="hr-HR"/>
          </w:rPr>
          <w:t>utim problemi mentaliteta i dalje su prisutni u dr</w:t>
        </w:r>
        <w:r w:rsidR="00345FA4" w:rsidRPr="00695D16">
          <w:rPr>
            <w:color w:val="0D0D0D" w:themeColor="text1" w:themeTint="F2"/>
            <w:lang w:val="sr-Latn-BA"/>
          </w:rPr>
          <w:t>u</w:t>
        </w:r>
        <w:r w:rsidR="00345FA4" w:rsidRPr="00695D16">
          <w:rPr>
            <w:color w:val="0D0D0D" w:themeColor="text1" w:themeTint="F2"/>
            <w:lang w:val="hr-HR"/>
          </w:rPr>
          <w:t>štvu</w:t>
        </w:r>
      </w:ins>
      <w:ins w:id="212" w:author="CGO" w:date="2011-09-27T16:26:00Z">
        <w:r w:rsidR="00345FA4" w:rsidRPr="00695D16">
          <w:rPr>
            <w:color w:val="0D0D0D" w:themeColor="text1" w:themeTint="F2"/>
            <w:lang w:val="hr-HR"/>
          </w:rPr>
          <w:t>, i oni predstavljaju veliku prepreku daljoj integraciji.</w:t>
        </w:r>
      </w:ins>
      <w:ins w:id="213" w:author="CGO" w:date="2011-09-27T19:02:00Z">
        <w:r w:rsidR="00B1046E" w:rsidRPr="00695D16">
          <w:rPr>
            <w:color w:val="0D0D0D" w:themeColor="text1" w:themeTint="F2"/>
            <w:lang w:val="hr-HR"/>
          </w:rPr>
          <w:t>Upravo iz ovog razloga potrebno je raditi na edukaciji omladine i time uticati na njihove poglede na svijet.</w:t>
        </w:r>
      </w:ins>
      <w:ins w:id="214" w:author="CGO" w:date="2011-09-27T16:28:00Z">
        <w:r w:rsidR="00ED3A2B" w:rsidRPr="00695D16">
          <w:rPr>
            <w:color w:val="0D0D0D" w:themeColor="text1" w:themeTint="F2"/>
            <w:lang w:val="hr-HR"/>
          </w:rPr>
          <w:t xml:space="preserve"> </w:t>
        </w:r>
      </w:ins>
      <w:r w:rsidRPr="00695D16">
        <w:rPr>
          <w:color w:val="0D0D0D" w:themeColor="text1" w:themeTint="F2"/>
          <w:lang w:val="hr-HR"/>
        </w:rPr>
        <w:t>Ove teme istovremeno predstavljaju jedne od najosjetljivih u ostvarenju modernog koncepta ljudskih prava u Crnoj Gori. Stoga će kombinacija gostiju iz regiona i Evrope, uz domaće paneliste dati posebu dimenziju diskusiji. Paneli će biti organizovati prije projekcija, trećeg i petog dana Festivala, kao dio pratećeg ali izuzetno važnog programa.</w:t>
      </w:r>
      <w:ins w:id="215" w:author="CGO" w:date="2011-09-21T13:18:00Z">
        <w:r w:rsidR="00121EAF" w:rsidRPr="00695D16">
          <w:rPr>
            <w:color w:val="0D0D0D" w:themeColor="text1" w:themeTint="F2"/>
            <w:lang w:val="hr-HR"/>
          </w:rPr>
          <w:t xml:space="preserve"> </w:t>
        </w:r>
      </w:ins>
      <w:r w:rsidRPr="00695D16">
        <w:rPr>
          <w:color w:val="0D0D0D" w:themeColor="text1" w:themeTint="F2"/>
          <w:lang w:val="hr-HR"/>
        </w:rPr>
        <w:t xml:space="preserve"> </w:t>
      </w:r>
    </w:p>
    <w:p w:rsidR="00BE0124" w:rsidRPr="00695D16" w:rsidRDefault="0035721A" w:rsidP="0035721A">
      <w:pPr>
        <w:numPr>
          <w:ilvl w:val="0"/>
          <w:numId w:val="18"/>
        </w:numPr>
        <w:jc w:val="both"/>
        <w:rPr>
          <w:color w:val="0D0D0D" w:themeColor="text1" w:themeTint="F2"/>
          <w:lang w:val="hr-HR"/>
        </w:rPr>
      </w:pPr>
      <w:r w:rsidRPr="00695D16">
        <w:rPr>
          <w:i/>
          <w:color w:val="0D0D0D" w:themeColor="text1" w:themeTint="F2"/>
          <w:lang w:val="hr-HR"/>
        </w:rPr>
        <w:t xml:space="preserve">Organizacija medijske kampanje i medijske pokrivenosti Festivala </w:t>
      </w:r>
      <w:ins w:id="216" w:author="CGO" w:date="2011-09-26T20:12:00Z">
        <w:r w:rsidR="00C46657" w:rsidRPr="00695D16">
          <w:rPr>
            <w:i/>
            <w:color w:val="0D0D0D" w:themeColor="text1" w:themeTint="F2"/>
            <w:lang w:val="hr-HR"/>
          </w:rPr>
          <w:t xml:space="preserve">– </w:t>
        </w:r>
        <w:r w:rsidR="00C46657" w:rsidRPr="00695D16">
          <w:rPr>
            <w:color w:val="0D0D0D" w:themeColor="text1" w:themeTint="F2"/>
            <w:lang w:val="hr-HR"/>
          </w:rPr>
          <w:t>u okviru ove aktivnosti je ve</w:t>
        </w:r>
        <w:r w:rsidR="00C46657" w:rsidRPr="00695D16">
          <w:rPr>
            <w:color w:val="0D0D0D" w:themeColor="text1" w:themeTint="F2"/>
            <w:lang w:val="sr-Latn-BA"/>
          </w:rPr>
          <w:t>ć</w:t>
        </w:r>
        <w:r w:rsidR="00C46657" w:rsidRPr="00695D16">
          <w:rPr>
            <w:color w:val="0D0D0D" w:themeColor="text1" w:themeTint="F2"/>
            <w:lang w:val="hr-HR"/>
          </w:rPr>
          <w:t xml:space="preserve"> uspostavljeno partnerstvo sa Radio televizijom Crne Gore</w:t>
        </w:r>
      </w:ins>
      <w:ins w:id="217" w:author="CGO" w:date="2011-09-26T20:17:00Z">
        <w:r w:rsidR="00C46657" w:rsidRPr="00695D16">
          <w:rPr>
            <w:color w:val="0D0D0D" w:themeColor="text1" w:themeTint="F2"/>
            <w:lang w:val="hr-HR"/>
          </w:rPr>
          <w:t xml:space="preserve"> (RTCG)</w:t>
        </w:r>
      </w:ins>
      <w:ins w:id="218" w:author="CGO" w:date="2011-09-26T20:16:00Z">
        <w:r w:rsidR="00C46657" w:rsidRPr="00695D16">
          <w:rPr>
            <w:color w:val="0D0D0D" w:themeColor="text1" w:themeTint="F2"/>
            <w:lang w:val="hr-HR"/>
          </w:rPr>
          <w:t>, koja će imati ulogu medijskog sponzora. Takođe su zavr</w:t>
        </w:r>
      </w:ins>
      <w:ins w:id="219" w:author="CGO" w:date="2011-09-26T20:17:00Z">
        <w:r w:rsidR="00C46657" w:rsidRPr="00695D16">
          <w:rPr>
            <w:color w:val="0D0D0D" w:themeColor="text1" w:themeTint="F2"/>
            <w:lang w:val="hr-HR"/>
          </w:rPr>
          <w:t>š</w:t>
        </w:r>
      </w:ins>
      <w:ins w:id="220" w:author="CGO" w:date="2011-09-26T20:16:00Z">
        <w:r w:rsidR="00C46657" w:rsidRPr="00695D16">
          <w:rPr>
            <w:color w:val="0D0D0D" w:themeColor="text1" w:themeTint="F2"/>
            <w:lang w:val="hr-HR"/>
          </w:rPr>
          <w:t xml:space="preserve">eni pregovori i uspostavljena je saradnja sa </w:t>
        </w:r>
        <w:bookmarkStart w:id="221" w:name="OLE_LINK1"/>
        <w:bookmarkStart w:id="222" w:name="OLE_LINK2"/>
        <w:r w:rsidR="00C46657" w:rsidRPr="00695D16">
          <w:rPr>
            <w:color w:val="0D0D0D" w:themeColor="text1" w:themeTint="F2"/>
            <w:lang w:val="hr-HR"/>
          </w:rPr>
          <w:t xml:space="preserve">Kulturno informativnim centrom </w:t>
        </w:r>
      </w:ins>
      <w:ins w:id="223" w:author="CGO" w:date="2011-09-26T20:28:00Z">
        <w:r w:rsidR="00092ED9" w:rsidRPr="00695D16">
          <w:rPr>
            <w:color w:val="0D0D0D" w:themeColor="text1" w:themeTint="F2"/>
            <w:lang w:val="hr-HR"/>
          </w:rPr>
          <w:t xml:space="preserve">„Budo Tomović“ </w:t>
        </w:r>
      </w:ins>
      <w:ins w:id="224" w:author="CGO" w:date="2011-09-26T20:27:00Z">
        <w:r w:rsidR="00092ED9" w:rsidRPr="00695D16">
          <w:rPr>
            <w:color w:val="0D0D0D" w:themeColor="text1" w:themeTint="F2"/>
            <w:lang w:val="hr-HR"/>
          </w:rPr>
          <w:t xml:space="preserve">u </w:t>
        </w:r>
        <w:bookmarkEnd w:id="221"/>
        <w:bookmarkEnd w:id="222"/>
        <w:r w:rsidR="00092ED9" w:rsidRPr="00695D16">
          <w:rPr>
            <w:color w:val="0D0D0D" w:themeColor="text1" w:themeTint="F2"/>
            <w:lang w:val="hr-HR"/>
          </w:rPr>
          <w:t>Podgori</w:t>
        </w:r>
      </w:ins>
      <w:ins w:id="225" w:author="CGO" w:date="2011-09-26T20:28:00Z">
        <w:r w:rsidR="00092ED9" w:rsidRPr="00695D16">
          <w:rPr>
            <w:color w:val="0D0D0D" w:themeColor="text1" w:themeTint="F2"/>
            <w:lang w:val="hr-HR"/>
          </w:rPr>
          <w:t>c</w:t>
        </w:r>
      </w:ins>
      <w:ins w:id="226" w:author="CGO" w:date="2011-09-26T20:27:00Z">
        <w:r w:rsidR="00092ED9" w:rsidRPr="00695D16">
          <w:rPr>
            <w:color w:val="0D0D0D" w:themeColor="text1" w:themeTint="F2"/>
            <w:lang w:val="hr-HR"/>
          </w:rPr>
          <w:t>i</w:t>
        </w:r>
      </w:ins>
      <w:ins w:id="227" w:author="CGO" w:date="2011-09-26T20:28:00Z">
        <w:r w:rsidR="00092ED9" w:rsidRPr="00695D16">
          <w:rPr>
            <w:color w:val="0D0D0D" w:themeColor="text1" w:themeTint="F2"/>
            <w:lang w:val="hr-HR"/>
          </w:rPr>
          <w:t xml:space="preserve"> </w:t>
        </w:r>
      </w:ins>
      <w:ins w:id="228" w:author="CGO" w:date="2011-09-26T20:16:00Z">
        <w:r w:rsidR="00C46657" w:rsidRPr="00695D16">
          <w:rPr>
            <w:color w:val="0D0D0D" w:themeColor="text1" w:themeTint="F2"/>
            <w:lang w:val="hr-HR"/>
          </w:rPr>
          <w:t>(</w:t>
        </w:r>
      </w:ins>
      <w:ins w:id="229" w:author="CGO" w:date="2011-09-26T20:17:00Z">
        <w:r w:rsidR="00C46657" w:rsidRPr="00695D16">
          <w:rPr>
            <w:color w:val="0D0D0D" w:themeColor="text1" w:themeTint="F2"/>
            <w:lang w:val="hr-HR"/>
          </w:rPr>
          <w:t>KIC</w:t>
        </w:r>
      </w:ins>
      <w:ins w:id="230" w:author="CGO" w:date="2011-09-26T20:16:00Z">
        <w:r w:rsidR="00C46657" w:rsidRPr="00695D16">
          <w:rPr>
            <w:color w:val="0D0D0D" w:themeColor="text1" w:themeTint="F2"/>
            <w:lang w:val="hr-HR"/>
          </w:rPr>
          <w:t>)</w:t>
        </w:r>
      </w:ins>
      <w:ins w:id="231" w:author="CGO" w:date="2011-09-26T20:19:00Z">
        <w:r w:rsidR="00092ED9" w:rsidRPr="00695D16">
          <w:rPr>
            <w:color w:val="0D0D0D" w:themeColor="text1" w:themeTint="F2"/>
            <w:lang w:val="hr-HR"/>
          </w:rPr>
          <w:t>.</w:t>
        </w:r>
      </w:ins>
      <w:ins w:id="232" w:author="CGO" w:date="2011-09-26T20:28:00Z">
        <w:r w:rsidR="00092ED9" w:rsidRPr="00695D16">
          <w:rPr>
            <w:color w:val="0D0D0D" w:themeColor="text1" w:themeTint="F2"/>
            <w:lang w:val="hr-HR"/>
          </w:rPr>
          <w:t xml:space="preserve"> </w:t>
        </w:r>
      </w:ins>
      <w:ins w:id="233" w:author="CGO" w:date="2011-09-26T20:19:00Z">
        <w:r w:rsidR="00092ED9" w:rsidRPr="00695D16">
          <w:rPr>
            <w:color w:val="0D0D0D" w:themeColor="text1" w:themeTint="F2"/>
            <w:lang w:val="hr-HR"/>
          </w:rPr>
          <w:t xml:space="preserve"> </w:t>
        </w:r>
      </w:ins>
      <w:r w:rsidRPr="00695D16">
        <w:rPr>
          <w:color w:val="0D0D0D" w:themeColor="text1" w:themeTint="F2"/>
          <w:lang w:val="hr-HR"/>
        </w:rPr>
        <w:t xml:space="preserve">uključiće ostvarivanja partnerstva sa javnim servisom RTCG kako bi se događaj pokrio i u najavi i kroz za tu priliku osmišljene festivaske hronike. Dodatno, animiraće se dnevni listovi „Dan“, „Vijesti“ i „Pobjeda“, kao i najčitaniji internet portali „PCNEN“ i „Portalanalitika“ da pruže medijsku podršku samom događaju. </w:t>
      </w:r>
    </w:p>
    <w:p w:rsidR="00BE0124" w:rsidRDefault="00BE0124" w:rsidP="0035721A">
      <w:pPr>
        <w:numPr>
          <w:ilvl w:val="0"/>
          <w:numId w:val="18"/>
        </w:numPr>
        <w:jc w:val="both"/>
        <w:rPr>
          <w:lang w:val="hr-HR"/>
        </w:rPr>
      </w:pPr>
      <w:r w:rsidRPr="00695D16">
        <w:rPr>
          <w:i/>
          <w:color w:val="0D0D0D" w:themeColor="text1" w:themeTint="F2"/>
        </w:rPr>
        <w:t>Produkcija i održavanje web stranice</w:t>
      </w:r>
      <w:r w:rsidRPr="00695D16">
        <w:rPr>
          <w:b/>
          <w:color w:val="0D0D0D" w:themeColor="text1" w:themeTint="F2"/>
        </w:rPr>
        <w:t xml:space="preserve"> </w:t>
      </w:r>
      <w:r w:rsidRPr="00695D16">
        <w:rPr>
          <w:color w:val="0D0D0D" w:themeColor="text1" w:themeTint="F2"/>
        </w:rPr>
        <w:t xml:space="preserve">- U okviru ove aktivnosti predviđena </w:t>
      </w:r>
      <w:r w:rsidRPr="008D0FD6">
        <w:t xml:space="preserve">je </w:t>
      </w:r>
      <w:r>
        <w:t>dopuna i održavanje već postojeće w</w:t>
      </w:r>
      <w:r w:rsidRPr="008D0FD6">
        <w:t xml:space="preserve">eb stranice </w:t>
      </w:r>
      <w:r>
        <w:t>(</w:t>
      </w:r>
      <w:hyperlink r:id="rId8" w:history="1">
        <w:r>
          <w:rPr>
            <w:rStyle w:val="Hyperlink"/>
          </w:rPr>
          <w:t>http://www.ubrzaj.me/</w:t>
        </w:r>
      </w:hyperlink>
      <w:r>
        <w:t xml:space="preserve">) </w:t>
      </w:r>
      <w:r w:rsidRPr="008D0FD6">
        <w:t>koja će služiti daljoj promociji filmskog festivala.</w:t>
      </w:r>
      <w:r>
        <w:t xml:space="preserve"> Na stranici će biti dostupne informacije o projektu i njegovom cilju, informacije o projekcijama, kao i osnovne informacije o filmovima i autorima.</w:t>
      </w:r>
    </w:p>
    <w:p w:rsidR="007A093A" w:rsidRPr="001F173B" w:rsidRDefault="00BE0124" w:rsidP="0035721A">
      <w:pPr>
        <w:numPr>
          <w:ilvl w:val="0"/>
          <w:numId w:val="18"/>
        </w:numPr>
        <w:jc w:val="both"/>
        <w:rPr>
          <w:lang w:val="hr-HR"/>
        </w:rPr>
      </w:pPr>
      <w:r w:rsidRPr="001F173B">
        <w:rPr>
          <w:i/>
        </w:rPr>
        <w:lastRenderedPageBreak/>
        <w:t xml:space="preserve"> </w:t>
      </w:r>
      <w:r w:rsidR="007A093A" w:rsidRPr="001F173B">
        <w:rPr>
          <w:i/>
        </w:rPr>
        <w:t xml:space="preserve">Organizacija izleta sa kulturnim sadržajem </w:t>
      </w:r>
      <w:r w:rsidRPr="001F173B">
        <w:rPr>
          <w:i/>
        </w:rPr>
        <w:t>–</w:t>
      </w:r>
      <w:r w:rsidR="007A093A" w:rsidRPr="001F173B">
        <w:rPr>
          <w:b/>
        </w:rPr>
        <w:t xml:space="preserve"> </w:t>
      </w:r>
      <w:r w:rsidRPr="00BE0124">
        <w:t>u saradnji sa partnerima biće organizovan</w:t>
      </w:r>
      <w:r w:rsidR="007A093A" w:rsidRPr="00BE0124">
        <w:t xml:space="preserve"> jedan izlet s kulturnim sadržajem, i promocijom crnogorskog filmskog ambijenta</w:t>
      </w:r>
      <w:r w:rsidRPr="001F173B">
        <w:rPr>
          <w:lang w:val="hr-HR"/>
        </w:rPr>
        <w:t xml:space="preserve">. </w:t>
      </w:r>
    </w:p>
    <w:p w:rsidR="00C90F7C" w:rsidRDefault="00C90F7C" w:rsidP="00614FEF">
      <w:pPr>
        <w:jc w:val="both"/>
        <w:rPr>
          <w:b/>
          <w:lang w:val="sl-SI"/>
        </w:rPr>
      </w:pPr>
    </w:p>
    <w:p w:rsidR="00614FEF" w:rsidRDefault="00614FEF" w:rsidP="00614FEF">
      <w:pPr>
        <w:jc w:val="both"/>
        <w:rPr>
          <w:b/>
          <w:lang w:val="sl-SI"/>
        </w:rPr>
      </w:pPr>
      <w:r>
        <w:rPr>
          <w:b/>
          <w:lang w:val="sl-SI"/>
        </w:rPr>
        <w:t>2.5. Vremenski okvir aktivnosti</w:t>
      </w:r>
    </w:p>
    <w:p w:rsidR="00614FEF" w:rsidRDefault="00EE6731" w:rsidP="00614FEF">
      <w:pPr>
        <w:numPr>
          <w:ilvl w:val="0"/>
          <w:numId w:val="3"/>
        </w:numPr>
        <w:tabs>
          <w:tab w:val="left" w:pos="-720"/>
        </w:tabs>
        <w:suppressAutoHyphens/>
        <w:ind w:left="567"/>
        <w:jc w:val="both"/>
        <w:rPr>
          <w:color w:val="000000"/>
          <w:lang w:val="sl-SI"/>
        </w:rPr>
      </w:pPr>
      <w:r>
        <w:rPr>
          <w:lang w:val="sl-SI"/>
        </w:rPr>
        <w:t>Projekat će trajati</w:t>
      </w:r>
      <w:r w:rsidR="001F173B">
        <w:rPr>
          <w:lang w:val="sl-SI"/>
        </w:rPr>
        <w:t xml:space="preserve"> 4</w:t>
      </w:r>
      <w:r w:rsidR="00614FEF">
        <w:rPr>
          <w:lang w:val="sl-SI"/>
        </w:rPr>
        <w:t xml:space="preserve"> mjeseci.</w:t>
      </w:r>
    </w:p>
    <w:p w:rsidR="00614FEF" w:rsidRDefault="00614FEF" w:rsidP="00614FEF">
      <w:pPr>
        <w:tabs>
          <w:tab w:val="left" w:pos="-720"/>
        </w:tabs>
        <w:suppressAutoHyphens/>
        <w:jc w:val="both"/>
        <w:rPr>
          <w:lang w:val="sl-SI"/>
        </w:rPr>
      </w:pPr>
      <w:r>
        <w:rPr>
          <w:lang w:val="sl-SI"/>
        </w:rPr>
        <w:t xml:space="preserve">Napomena: </w:t>
      </w:r>
      <w:r w:rsidR="009E53ED">
        <w:rPr>
          <w:lang w:val="sl-SI"/>
        </w:rPr>
        <w:t>vremenski okvir</w:t>
      </w:r>
      <w:r>
        <w:rPr>
          <w:lang w:val="sl-SI"/>
        </w:rPr>
        <w:t xml:space="preserve"> aktivnosti </w:t>
      </w:r>
      <w:r>
        <w:rPr>
          <w:u w:val="single"/>
          <w:lang w:val="sl-SI"/>
        </w:rPr>
        <w:t>ne</w:t>
      </w:r>
      <w:r>
        <w:rPr>
          <w:lang w:val="sl-SI"/>
        </w:rPr>
        <w:t xml:space="preserve"> smije da sadrži datume, već </w:t>
      </w:r>
      <w:r w:rsidR="009E53ED">
        <w:rPr>
          <w:lang w:val="sl-SI"/>
        </w:rPr>
        <w:t>samo pokazuje</w:t>
      </w:r>
      <w:r>
        <w:rPr>
          <w:lang w:val="sl-SI"/>
        </w:rPr>
        <w:t xml:space="preserve"> planirane aktivnosti za "</w:t>
      </w:r>
      <w:r w:rsidR="009E53ED">
        <w:rPr>
          <w:lang w:val="sl-SI"/>
        </w:rPr>
        <w:t>I</w:t>
      </w:r>
      <w:r>
        <w:rPr>
          <w:lang w:val="sl-SI"/>
        </w:rPr>
        <w:t xml:space="preserve"> mjesec", "</w:t>
      </w:r>
      <w:r w:rsidR="009E53ED">
        <w:rPr>
          <w:lang w:val="sl-SI"/>
        </w:rPr>
        <w:t>II</w:t>
      </w:r>
      <w:r>
        <w:rPr>
          <w:lang w:val="sl-SI"/>
        </w:rPr>
        <w:t xml:space="preserve"> mjesec", itd. Podnosiocima prijedloga pro</w:t>
      </w:r>
      <w:r w:rsidR="009E53ED">
        <w:rPr>
          <w:lang w:val="sl-SI"/>
        </w:rPr>
        <w:t>grama</w:t>
      </w:r>
      <w:r>
        <w:rPr>
          <w:lang w:val="sl-SI"/>
        </w:rPr>
        <w:t xml:space="preserve"> se preporučuje da ostave malo slobodnog prostora u planu aktivnosti, kao mjeru predostrožnosti. </w:t>
      </w:r>
    </w:p>
    <w:p w:rsidR="00614FEF" w:rsidRDefault="009E53ED" w:rsidP="00614FEF">
      <w:pPr>
        <w:tabs>
          <w:tab w:val="left" w:pos="-720"/>
        </w:tabs>
        <w:suppressAutoHyphens/>
        <w:jc w:val="both"/>
        <w:rPr>
          <w:lang w:val="sl-SI"/>
        </w:rPr>
      </w:pPr>
      <w:r>
        <w:rPr>
          <w:lang w:val="sl-SI"/>
        </w:rPr>
        <w:t xml:space="preserve">U ovom dijelu se daje samo </w:t>
      </w:r>
      <w:r w:rsidR="00614FEF">
        <w:rPr>
          <w:lang w:val="sl-SI"/>
        </w:rPr>
        <w:t xml:space="preserve">naziv </w:t>
      </w:r>
      <w:r>
        <w:rPr>
          <w:lang w:val="sl-SI"/>
        </w:rPr>
        <w:t xml:space="preserve">aktivnosti </w:t>
      </w:r>
      <w:r w:rsidR="00614FEF">
        <w:rPr>
          <w:lang w:val="sl-SI"/>
        </w:rPr>
        <w:t xml:space="preserve">(koji se poklapa sa nazivima iz detaljnog opisa aktivnosti pod 2.4.). Svi mjeseci u kojima nijesu predviđene aktivnosti moraju biti uključeni u plan aktivnosti i ukupno trajanje projekta.    </w:t>
      </w:r>
    </w:p>
    <w:p w:rsidR="00614FEF" w:rsidRDefault="00614FEF" w:rsidP="00614FEF">
      <w:pPr>
        <w:tabs>
          <w:tab w:val="left" w:pos="-720"/>
        </w:tabs>
        <w:suppressAutoHyphens/>
        <w:jc w:val="both"/>
        <w:rPr>
          <w:color w:val="000000"/>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4"/>
        <w:gridCol w:w="512"/>
        <w:gridCol w:w="566"/>
        <w:gridCol w:w="617"/>
        <w:gridCol w:w="593"/>
        <w:gridCol w:w="540"/>
        <w:gridCol w:w="593"/>
        <w:gridCol w:w="646"/>
        <w:gridCol w:w="732"/>
        <w:gridCol w:w="593"/>
        <w:gridCol w:w="540"/>
        <w:gridCol w:w="593"/>
        <w:gridCol w:w="647"/>
      </w:tblGrid>
      <w:tr w:rsidR="00614FEF">
        <w:tc>
          <w:tcPr>
            <w:tcW w:w="1684" w:type="dxa"/>
            <w:shd w:val="clear" w:color="auto" w:fill="D9D9D9"/>
          </w:tcPr>
          <w:p w:rsidR="00614FEF" w:rsidRDefault="00614FEF" w:rsidP="006E0F87">
            <w:pPr>
              <w:rPr>
                <w:b/>
                <w:bCs/>
                <w:szCs w:val="22"/>
                <w:lang w:val="nl-BE"/>
              </w:rPr>
            </w:pPr>
            <w:r>
              <w:rPr>
                <w:b/>
                <w:bCs/>
                <w:szCs w:val="22"/>
                <w:lang w:val="nl-BE"/>
              </w:rPr>
              <w:t>Mjesec</w:t>
            </w:r>
          </w:p>
          <w:p w:rsidR="00614FEF" w:rsidRDefault="00614FEF" w:rsidP="006E0F87">
            <w:pPr>
              <w:rPr>
                <w:b/>
                <w:bCs/>
                <w:szCs w:val="22"/>
                <w:lang w:val="nl-BE"/>
              </w:rPr>
            </w:pPr>
            <w:r>
              <w:rPr>
                <w:b/>
                <w:bCs/>
                <w:szCs w:val="22"/>
                <w:lang w:val="nl-BE"/>
              </w:rPr>
              <w:t>Aktivnost</w:t>
            </w:r>
          </w:p>
        </w:tc>
        <w:tc>
          <w:tcPr>
            <w:tcW w:w="512" w:type="dxa"/>
            <w:shd w:val="clear" w:color="auto" w:fill="D9D9D9"/>
          </w:tcPr>
          <w:p w:rsidR="00614FEF" w:rsidRDefault="00614FEF" w:rsidP="006E0F87">
            <w:pPr>
              <w:rPr>
                <w:b/>
                <w:bCs/>
                <w:szCs w:val="22"/>
                <w:lang w:val="nl-BE"/>
              </w:rPr>
            </w:pPr>
            <w:r>
              <w:rPr>
                <w:b/>
                <w:bCs/>
                <w:szCs w:val="22"/>
                <w:lang w:val="nl-BE"/>
              </w:rPr>
              <w:t>I</w:t>
            </w:r>
          </w:p>
        </w:tc>
        <w:tc>
          <w:tcPr>
            <w:tcW w:w="566" w:type="dxa"/>
            <w:tcBorders>
              <w:bottom w:val="single" w:sz="4" w:space="0" w:color="auto"/>
            </w:tcBorders>
            <w:shd w:val="clear" w:color="auto" w:fill="D9D9D9"/>
          </w:tcPr>
          <w:p w:rsidR="00614FEF" w:rsidRDefault="00614FEF" w:rsidP="006E0F87">
            <w:pPr>
              <w:rPr>
                <w:b/>
                <w:bCs/>
                <w:szCs w:val="22"/>
                <w:lang w:val="nl-BE"/>
              </w:rPr>
            </w:pPr>
            <w:r>
              <w:rPr>
                <w:b/>
                <w:bCs/>
                <w:szCs w:val="22"/>
                <w:lang w:val="nl-BE"/>
              </w:rPr>
              <w:t>II</w:t>
            </w:r>
          </w:p>
        </w:tc>
        <w:tc>
          <w:tcPr>
            <w:tcW w:w="617" w:type="dxa"/>
            <w:shd w:val="clear" w:color="auto" w:fill="D9D9D9"/>
          </w:tcPr>
          <w:p w:rsidR="00614FEF" w:rsidRDefault="00614FEF" w:rsidP="006E0F87">
            <w:pPr>
              <w:rPr>
                <w:b/>
                <w:bCs/>
                <w:szCs w:val="22"/>
                <w:lang w:val="nl-BE"/>
              </w:rPr>
            </w:pPr>
            <w:r>
              <w:rPr>
                <w:b/>
                <w:bCs/>
                <w:szCs w:val="22"/>
                <w:lang w:val="nl-BE"/>
              </w:rPr>
              <w:t>III</w:t>
            </w:r>
          </w:p>
        </w:tc>
        <w:tc>
          <w:tcPr>
            <w:tcW w:w="593" w:type="dxa"/>
            <w:shd w:val="clear" w:color="auto" w:fill="D9D9D9"/>
          </w:tcPr>
          <w:p w:rsidR="00614FEF" w:rsidRDefault="00614FEF" w:rsidP="006E0F87">
            <w:pPr>
              <w:rPr>
                <w:b/>
                <w:bCs/>
                <w:szCs w:val="22"/>
                <w:lang w:val="nl-BE"/>
              </w:rPr>
            </w:pPr>
            <w:r>
              <w:rPr>
                <w:b/>
                <w:bCs/>
                <w:szCs w:val="22"/>
                <w:lang w:val="nl-BE"/>
              </w:rPr>
              <w:t>IV</w:t>
            </w:r>
          </w:p>
        </w:tc>
        <w:tc>
          <w:tcPr>
            <w:tcW w:w="540" w:type="dxa"/>
            <w:shd w:val="clear" w:color="auto" w:fill="D9D9D9"/>
          </w:tcPr>
          <w:p w:rsidR="00614FEF" w:rsidRDefault="00614FEF" w:rsidP="006E0F87">
            <w:pPr>
              <w:rPr>
                <w:b/>
                <w:bCs/>
                <w:szCs w:val="22"/>
                <w:lang w:val="nl-BE"/>
              </w:rPr>
            </w:pPr>
            <w:r>
              <w:rPr>
                <w:b/>
                <w:bCs/>
                <w:szCs w:val="22"/>
                <w:lang w:val="nl-BE"/>
              </w:rPr>
              <w:t>V</w:t>
            </w:r>
          </w:p>
        </w:tc>
        <w:tc>
          <w:tcPr>
            <w:tcW w:w="593" w:type="dxa"/>
            <w:shd w:val="clear" w:color="auto" w:fill="D9D9D9"/>
          </w:tcPr>
          <w:p w:rsidR="00614FEF" w:rsidRDefault="00614FEF" w:rsidP="006E0F87">
            <w:pPr>
              <w:rPr>
                <w:b/>
                <w:bCs/>
                <w:szCs w:val="22"/>
                <w:lang w:val="nl-BE"/>
              </w:rPr>
            </w:pPr>
            <w:r>
              <w:rPr>
                <w:b/>
                <w:bCs/>
                <w:szCs w:val="22"/>
                <w:lang w:val="nl-BE"/>
              </w:rPr>
              <w:t>VI</w:t>
            </w:r>
          </w:p>
        </w:tc>
        <w:tc>
          <w:tcPr>
            <w:tcW w:w="646" w:type="dxa"/>
            <w:shd w:val="clear" w:color="auto" w:fill="D9D9D9"/>
          </w:tcPr>
          <w:p w:rsidR="00614FEF" w:rsidRDefault="00614FEF" w:rsidP="006E0F87">
            <w:pPr>
              <w:rPr>
                <w:b/>
                <w:bCs/>
                <w:szCs w:val="22"/>
                <w:lang w:val="nl-BE"/>
              </w:rPr>
            </w:pPr>
            <w:r>
              <w:rPr>
                <w:b/>
                <w:bCs/>
                <w:szCs w:val="22"/>
                <w:lang w:val="nl-BE"/>
              </w:rPr>
              <w:t>VII</w:t>
            </w:r>
          </w:p>
        </w:tc>
        <w:tc>
          <w:tcPr>
            <w:tcW w:w="732" w:type="dxa"/>
            <w:shd w:val="clear" w:color="auto" w:fill="D9D9D9"/>
          </w:tcPr>
          <w:p w:rsidR="00614FEF" w:rsidRDefault="00614FEF" w:rsidP="006E0F87">
            <w:pPr>
              <w:rPr>
                <w:b/>
                <w:bCs/>
                <w:szCs w:val="22"/>
                <w:lang w:val="nl-BE"/>
              </w:rPr>
            </w:pPr>
            <w:r>
              <w:rPr>
                <w:b/>
                <w:bCs/>
                <w:szCs w:val="22"/>
                <w:lang w:val="nl-BE"/>
              </w:rPr>
              <w:t>VIII</w:t>
            </w:r>
          </w:p>
        </w:tc>
        <w:tc>
          <w:tcPr>
            <w:tcW w:w="593" w:type="dxa"/>
            <w:shd w:val="clear" w:color="auto" w:fill="D9D9D9"/>
          </w:tcPr>
          <w:p w:rsidR="00614FEF" w:rsidRDefault="00614FEF" w:rsidP="006E0F87">
            <w:pPr>
              <w:rPr>
                <w:b/>
                <w:bCs/>
                <w:szCs w:val="22"/>
                <w:lang w:val="nl-BE"/>
              </w:rPr>
            </w:pPr>
            <w:r>
              <w:rPr>
                <w:b/>
                <w:bCs/>
                <w:szCs w:val="22"/>
                <w:lang w:val="nl-BE"/>
              </w:rPr>
              <w:t>IX</w:t>
            </w:r>
          </w:p>
        </w:tc>
        <w:tc>
          <w:tcPr>
            <w:tcW w:w="540" w:type="dxa"/>
            <w:shd w:val="clear" w:color="auto" w:fill="D9D9D9"/>
          </w:tcPr>
          <w:p w:rsidR="00614FEF" w:rsidRDefault="00614FEF" w:rsidP="006E0F87">
            <w:pPr>
              <w:rPr>
                <w:b/>
                <w:bCs/>
                <w:szCs w:val="22"/>
                <w:lang w:val="nl-BE"/>
              </w:rPr>
            </w:pPr>
            <w:r>
              <w:rPr>
                <w:b/>
                <w:bCs/>
                <w:szCs w:val="22"/>
                <w:lang w:val="nl-BE"/>
              </w:rPr>
              <w:t>X</w:t>
            </w:r>
          </w:p>
        </w:tc>
        <w:tc>
          <w:tcPr>
            <w:tcW w:w="593" w:type="dxa"/>
            <w:shd w:val="clear" w:color="auto" w:fill="D9D9D9"/>
          </w:tcPr>
          <w:p w:rsidR="00614FEF" w:rsidRDefault="00614FEF" w:rsidP="006E0F87">
            <w:pPr>
              <w:rPr>
                <w:b/>
                <w:bCs/>
                <w:szCs w:val="22"/>
                <w:lang w:val="nl-BE"/>
              </w:rPr>
            </w:pPr>
            <w:r>
              <w:rPr>
                <w:b/>
                <w:bCs/>
                <w:szCs w:val="22"/>
                <w:lang w:val="nl-BE"/>
              </w:rPr>
              <w:t>XI</w:t>
            </w:r>
          </w:p>
        </w:tc>
        <w:tc>
          <w:tcPr>
            <w:tcW w:w="647" w:type="dxa"/>
            <w:shd w:val="clear" w:color="auto" w:fill="D9D9D9"/>
          </w:tcPr>
          <w:p w:rsidR="00614FEF" w:rsidRDefault="00614FEF" w:rsidP="006E0F87">
            <w:pPr>
              <w:rPr>
                <w:b/>
                <w:bCs/>
                <w:szCs w:val="22"/>
                <w:lang w:val="nl-BE"/>
              </w:rPr>
            </w:pPr>
            <w:r>
              <w:rPr>
                <w:b/>
                <w:bCs/>
                <w:szCs w:val="22"/>
                <w:lang w:val="nl-BE"/>
              </w:rPr>
              <w:t>XII</w:t>
            </w:r>
          </w:p>
        </w:tc>
      </w:tr>
      <w:tr w:rsidR="00614FEF">
        <w:tc>
          <w:tcPr>
            <w:tcW w:w="1684" w:type="dxa"/>
          </w:tcPr>
          <w:p w:rsidR="00614FEF" w:rsidRDefault="00614FEF" w:rsidP="006E0F87">
            <w:pPr>
              <w:rPr>
                <w:szCs w:val="22"/>
                <w:lang w:val="nl-BE"/>
              </w:rPr>
            </w:pPr>
            <w:r>
              <w:rPr>
                <w:szCs w:val="22"/>
                <w:lang w:val="nl-BE"/>
              </w:rPr>
              <w:t>Pripremna faza</w:t>
            </w:r>
          </w:p>
        </w:tc>
        <w:tc>
          <w:tcPr>
            <w:tcW w:w="512" w:type="dxa"/>
            <w:shd w:val="clear" w:color="auto" w:fill="E6E6E6"/>
          </w:tcPr>
          <w:p w:rsidR="00614FEF" w:rsidRDefault="00614FEF" w:rsidP="006E0F87">
            <w:pPr>
              <w:rPr>
                <w:szCs w:val="22"/>
                <w:lang w:val="nl-BE"/>
              </w:rPr>
            </w:pPr>
          </w:p>
        </w:tc>
        <w:tc>
          <w:tcPr>
            <w:tcW w:w="566" w:type="dxa"/>
            <w:tcBorders>
              <w:bottom w:val="single" w:sz="4" w:space="0" w:color="auto"/>
            </w:tcBorders>
            <w:shd w:val="clear" w:color="auto" w:fill="E0E0E0"/>
          </w:tcPr>
          <w:p w:rsidR="00614FEF" w:rsidRDefault="00614FEF" w:rsidP="006E0F87">
            <w:pPr>
              <w:rPr>
                <w:szCs w:val="22"/>
                <w:lang w:val="nl-BE"/>
              </w:rPr>
            </w:pPr>
          </w:p>
        </w:tc>
        <w:tc>
          <w:tcPr>
            <w:tcW w:w="617" w:type="dxa"/>
            <w:tcBorders>
              <w:bottom w:val="single" w:sz="4" w:space="0" w:color="auto"/>
            </w:tcBorders>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6" w:type="dxa"/>
          </w:tcPr>
          <w:p w:rsidR="00614FEF" w:rsidRDefault="00614FEF" w:rsidP="006E0F87">
            <w:pPr>
              <w:rPr>
                <w:szCs w:val="22"/>
                <w:lang w:val="nl-BE"/>
              </w:rPr>
            </w:pPr>
          </w:p>
        </w:tc>
        <w:tc>
          <w:tcPr>
            <w:tcW w:w="732"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7" w:type="dxa"/>
          </w:tcPr>
          <w:p w:rsidR="00614FEF" w:rsidRDefault="00614FEF" w:rsidP="006E0F87">
            <w:pPr>
              <w:rPr>
                <w:szCs w:val="22"/>
                <w:lang w:val="nl-BE"/>
              </w:rPr>
            </w:pPr>
          </w:p>
        </w:tc>
      </w:tr>
      <w:tr w:rsidR="00614FEF">
        <w:tc>
          <w:tcPr>
            <w:tcW w:w="1684" w:type="dxa"/>
          </w:tcPr>
          <w:p w:rsidR="00614FEF" w:rsidRDefault="00614FEF" w:rsidP="006E0F87">
            <w:pPr>
              <w:rPr>
                <w:szCs w:val="22"/>
                <w:lang w:val="nl-BE"/>
              </w:rPr>
            </w:pPr>
            <w:r>
              <w:rPr>
                <w:szCs w:val="22"/>
              </w:rPr>
              <w:t xml:space="preserve">1.1. </w:t>
            </w:r>
            <w:r w:rsidR="001F173B">
              <w:rPr>
                <w:szCs w:val="22"/>
              </w:rPr>
              <w:t>Izrada kataloga i drugog propratnog materijala</w:t>
            </w:r>
          </w:p>
        </w:tc>
        <w:tc>
          <w:tcPr>
            <w:tcW w:w="512" w:type="dxa"/>
            <w:shd w:val="clear" w:color="auto" w:fill="E6E6E6"/>
          </w:tcPr>
          <w:p w:rsidR="00614FEF" w:rsidRDefault="00614FEF" w:rsidP="006E0F87">
            <w:pPr>
              <w:rPr>
                <w:szCs w:val="22"/>
                <w:lang w:val="nl-BE"/>
              </w:rPr>
            </w:pPr>
          </w:p>
        </w:tc>
        <w:tc>
          <w:tcPr>
            <w:tcW w:w="566" w:type="dxa"/>
            <w:tcBorders>
              <w:bottom w:val="single" w:sz="4" w:space="0" w:color="auto"/>
            </w:tcBorders>
            <w:shd w:val="clear" w:color="auto" w:fill="E0E0E0"/>
          </w:tcPr>
          <w:p w:rsidR="00614FEF" w:rsidRDefault="00614FEF" w:rsidP="006E0F87">
            <w:pPr>
              <w:rPr>
                <w:szCs w:val="22"/>
                <w:lang w:val="nl-BE"/>
              </w:rPr>
            </w:pPr>
          </w:p>
        </w:tc>
        <w:tc>
          <w:tcPr>
            <w:tcW w:w="617" w:type="dxa"/>
            <w:tcBorders>
              <w:bottom w:val="single" w:sz="4" w:space="0" w:color="auto"/>
            </w:tcBorders>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6" w:type="dxa"/>
          </w:tcPr>
          <w:p w:rsidR="00614FEF" w:rsidRDefault="00614FEF" w:rsidP="006E0F87">
            <w:pPr>
              <w:rPr>
                <w:szCs w:val="22"/>
                <w:lang w:val="nl-BE"/>
              </w:rPr>
            </w:pPr>
          </w:p>
        </w:tc>
        <w:tc>
          <w:tcPr>
            <w:tcW w:w="732"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7" w:type="dxa"/>
          </w:tcPr>
          <w:p w:rsidR="00614FEF" w:rsidRDefault="00614FEF" w:rsidP="006E0F87">
            <w:pPr>
              <w:rPr>
                <w:szCs w:val="22"/>
                <w:lang w:val="nl-BE"/>
              </w:rPr>
            </w:pPr>
          </w:p>
        </w:tc>
      </w:tr>
      <w:tr w:rsidR="00614FEF" w:rsidTr="001F173B">
        <w:tc>
          <w:tcPr>
            <w:tcW w:w="1684" w:type="dxa"/>
          </w:tcPr>
          <w:p w:rsidR="00614FEF" w:rsidRDefault="001F173B" w:rsidP="006E0F87">
            <w:pPr>
              <w:rPr>
                <w:szCs w:val="22"/>
                <w:lang w:val="nl-BE"/>
              </w:rPr>
            </w:pPr>
            <w:r>
              <w:rPr>
                <w:szCs w:val="22"/>
                <w:lang w:val="nl-BE"/>
              </w:rPr>
              <w:t>1.2. Organizacija tri konferencije za medije</w:t>
            </w:r>
          </w:p>
        </w:tc>
        <w:tc>
          <w:tcPr>
            <w:tcW w:w="512" w:type="dxa"/>
          </w:tcPr>
          <w:p w:rsidR="00614FEF" w:rsidRDefault="00614FEF" w:rsidP="006E0F87">
            <w:pPr>
              <w:rPr>
                <w:szCs w:val="22"/>
                <w:lang w:val="nl-BE"/>
              </w:rPr>
            </w:pPr>
          </w:p>
        </w:tc>
        <w:tc>
          <w:tcPr>
            <w:tcW w:w="566" w:type="dxa"/>
            <w:shd w:val="clear" w:color="auto" w:fill="FFFFFF"/>
          </w:tcPr>
          <w:p w:rsidR="00614FEF" w:rsidRDefault="00614FEF" w:rsidP="006E0F87">
            <w:pPr>
              <w:rPr>
                <w:szCs w:val="22"/>
                <w:lang w:val="nl-BE"/>
              </w:rPr>
            </w:pPr>
          </w:p>
        </w:tc>
        <w:tc>
          <w:tcPr>
            <w:tcW w:w="617" w:type="dxa"/>
            <w:shd w:val="clear" w:color="auto" w:fill="E0E0E0"/>
          </w:tcPr>
          <w:p w:rsidR="00614FEF" w:rsidRPr="001F173B" w:rsidRDefault="00614FEF" w:rsidP="006E0F87">
            <w:pPr>
              <w:rPr>
                <w:szCs w:val="22"/>
                <w:highlight w:val="lightGray"/>
                <w:lang w:val="nl-BE"/>
              </w:rPr>
            </w:pPr>
          </w:p>
        </w:tc>
        <w:tc>
          <w:tcPr>
            <w:tcW w:w="593" w:type="dxa"/>
            <w:shd w:val="clear" w:color="auto" w:fill="D9D9D9" w:themeFill="background1" w:themeFillShade="D9"/>
          </w:tcPr>
          <w:p w:rsidR="00614FEF" w:rsidRPr="001F173B" w:rsidRDefault="00614FEF" w:rsidP="006E0F87">
            <w:pPr>
              <w:rPr>
                <w:szCs w:val="22"/>
                <w:highlight w:val="lightGray"/>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6" w:type="dxa"/>
          </w:tcPr>
          <w:p w:rsidR="00614FEF" w:rsidRDefault="00614FEF" w:rsidP="006E0F87">
            <w:pPr>
              <w:rPr>
                <w:szCs w:val="22"/>
                <w:lang w:val="nl-BE"/>
              </w:rPr>
            </w:pPr>
          </w:p>
        </w:tc>
        <w:tc>
          <w:tcPr>
            <w:tcW w:w="732"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7" w:type="dxa"/>
          </w:tcPr>
          <w:p w:rsidR="00614FEF" w:rsidRDefault="00614FEF" w:rsidP="006E0F87">
            <w:pPr>
              <w:rPr>
                <w:szCs w:val="22"/>
                <w:lang w:val="nl-BE"/>
              </w:rPr>
            </w:pPr>
          </w:p>
        </w:tc>
      </w:tr>
      <w:tr w:rsidR="00614FEF" w:rsidTr="001F173B">
        <w:tc>
          <w:tcPr>
            <w:tcW w:w="1684" w:type="dxa"/>
          </w:tcPr>
          <w:p w:rsidR="00614FEF" w:rsidRDefault="001F173B" w:rsidP="006E0F87">
            <w:pPr>
              <w:rPr>
                <w:lang w:val="nl-BE"/>
              </w:rPr>
            </w:pPr>
            <w:r>
              <w:rPr>
                <w:lang w:val="nl-BE"/>
              </w:rPr>
              <w:t xml:space="preserve">1.3. Organizacija medijske kampanje </w:t>
            </w:r>
          </w:p>
        </w:tc>
        <w:tc>
          <w:tcPr>
            <w:tcW w:w="512" w:type="dxa"/>
          </w:tcPr>
          <w:p w:rsidR="00614FEF" w:rsidRDefault="00614FEF" w:rsidP="006E0F87">
            <w:pPr>
              <w:rPr>
                <w:szCs w:val="22"/>
                <w:lang w:val="nl-BE"/>
              </w:rPr>
            </w:pPr>
          </w:p>
        </w:tc>
        <w:tc>
          <w:tcPr>
            <w:tcW w:w="566" w:type="dxa"/>
            <w:shd w:val="clear" w:color="auto" w:fill="FFFFFF"/>
          </w:tcPr>
          <w:p w:rsidR="00614FEF" w:rsidRDefault="00614FEF" w:rsidP="006E0F87">
            <w:pPr>
              <w:rPr>
                <w:color w:val="C0C0C0"/>
                <w:szCs w:val="22"/>
                <w:lang w:val="nl-BE"/>
              </w:rPr>
            </w:pPr>
          </w:p>
        </w:tc>
        <w:tc>
          <w:tcPr>
            <w:tcW w:w="617" w:type="dxa"/>
            <w:shd w:val="clear" w:color="auto" w:fill="E0E0E0"/>
          </w:tcPr>
          <w:p w:rsidR="00614FEF" w:rsidRDefault="00614FEF" w:rsidP="006E0F87">
            <w:pPr>
              <w:rPr>
                <w:szCs w:val="22"/>
                <w:lang w:val="nl-BE"/>
              </w:rPr>
            </w:pPr>
          </w:p>
        </w:tc>
        <w:tc>
          <w:tcPr>
            <w:tcW w:w="593" w:type="dxa"/>
            <w:shd w:val="clear" w:color="auto" w:fill="D9D9D9" w:themeFill="background1" w:themeFillShade="D9"/>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6" w:type="dxa"/>
          </w:tcPr>
          <w:p w:rsidR="00614FEF" w:rsidRDefault="00614FEF" w:rsidP="006E0F87">
            <w:pPr>
              <w:rPr>
                <w:szCs w:val="22"/>
                <w:lang w:val="nl-BE"/>
              </w:rPr>
            </w:pPr>
          </w:p>
        </w:tc>
        <w:tc>
          <w:tcPr>
            <w:tcW w:w="732"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7" w:type="dxa"/>
          </w:tcPr>
          <w:p w:rsidR="00614FEF" w:rsidRDefault="00614FEF" w:rsidP="006E0F87">
            <w:pPr>
              <w:rPr>
                <w:szCs w:val="22"/>
                <w:lang w:val="nl-BE"/>
              </w:rPr>
            </w:pPr>
          </w:p>
        </w:tc>
      </w:tr>
      <w:tr w:rsidR="00614FEF">
        <w:tc>
          <w:tcPr>
            <w:tcW w:w="1684" w:type="dxa"/>
          </w:tcPr>
          <w:p w:rsidR="00614FEF" w:rsidRDefault="00614FEF" w:rsidP="001F173B">
            <w:pPr>
              <w:rPr>
                <w:lang w:val="pl-PL"/>
              </w:rPr>
            </w:pPr>
            <w:r>
              <w:rPr>
                <w:lang w:val="pl-PL"/>
              </w:rPr>
              <w:t>1.</w:t>
            </w:r>
            <w:r w:rsidR="001F173B">
              <w:rPr>
                <w:lang w:val="pl-PL"/>
              </w:rPr>
              <w:t>4</w:t>
            </w:r>
            <w:r>
              <w:rPr>
                <w:lang w:val="pl-PL"/>
              </w:rPr>
              <w:t>.</w:t>
            </w:r>
            <w:r w:rsidR="001F173B">
              <w:rPr>
                <w:lang w:val="pl-PL"/>
              </w:rPr>
              <w:t xml:space="preserve"> Produkcija i održavanje web stranice</w:t>
            </w:r>
          </w:p>
        </w:tc>
        <w:tc>
          <w:tcPr>
            <w:tcW w:w="512" w:type="dxa"/>
          </w:tcPr>
          <w:p w:rsidR="00614FEF" w:rsidRDefault="00614FEF" w:rsidP="006E0F87">
            <w:pPr>
              <w:rPr>
                <w:szCs w:val="22"/>
                <w:lang w:val="nl-BE"/>
              </w:rPr>
            </w:pPr>
          </w:p>
        </w:tc>
        <w:tc>
          <w:tcPr>
            <w:tcW w:w="566" w:type="dxa"/>
          </w:tcPr>
          <w:p w:rsidR="00614FEF" w:rsidRDefault="00614FEF" w:rsidP="006E0F87">
            <w:pPr>
              <w:rPr>
                <w:szCs w:val="22"/>
                <w:lang w:val="nl-BE"/>
              </w:rPr>
            </w:pPr>
          </w:p>
        </w:tc>
        <w:tc>
          <w:tcPr>
            <w:tcW w:w="617" w:type="dxa"/>
            <w:tcBorders>
              <w:bottom w:val="single" w:sz="4" w:space="0" w:color="auto"/>
            </w:tcBorders>
            <w:shd w:val="clear" w:color="auto" w:fill="E0E0E0"/>
          </w:tcPr>
          <w:p w:rsidR="00614FEF" w:rsidRDefault="00614FEF" w:rsidP="006E0F87">
            <w:pPr>
              <w:rPr>
                <w:szCs w:val="22"/>
                <w:lang w:val="nl-BE"/>
              </w:rPr>
            </w:pPr>
          </w:p>
        </w:tc>
        <w:tc>
          <w:tcPr>
            <w:tcW w:w="593" w:type="dxa"/>
            <w:tcBorders>
              <w:bottom w:val="single" w:sz="4" w:space="0" w:color="auto"/>
            </w:tcBorders>
            <w:shd w:val="clear" w:color="auto" w:fill="E0E0E0"/>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6" w:type="dxa"/>
          </w:tcPr>
          <w:p w:rsidR="00614FEF" w:rsidRDefault="00614FEF" w:rsidP="006E0F87">
            <w:pPr>
              <w:rPr>
                <w:szCs w:val="22"/>
                <w:lang w:val="nl-BE"/>
              </w:rPr>
            </w:pPr>
          </w:p>
        </w:tc>
        <w:tc>
          <w:tcPr>
            <w:tcW w:w="732"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540" w:type="dxa"/>
          </w:tcPr>
          <w:p w:rsidR="00614FEF" w:rsidRDefault="00614FEF" w:rsidP="006E0F87">
            <w:pPr>
              <w:rPr>
                <w:szCs w:val="22"/>
                <w:lang w:val="nl-BE"/>
              </w:rPr>
            </w:pPr>
          </w:p>
        </w:tc>
        <w:tc>
          <w:tcPr>
            <w:tcW w:w="593" w:type="dxa"/>
          </w:tcPr>
          <w:p w:rsidR="00614FEF" w:rsidRDefault="00614FEF" w:rsidP="006E0F87">
            <w:pPr>
              <w:rPr>
                <w:szCs w:val="22"/>
                <w:lang w:val="nl-BE"/>
              </w:rPr>
            </w:pPr>
          </w:p>
        </w:tc>
        <w:tc>
          <w:tcPr>
            <w:tcW w:w="647" w:type="dxa"/>
          </w:tcPr>
          <w:p w:rsidR="00614FEF" w:rsidRDefault="00614FEF" w:rsidP="006E0F87">
            <w:pPr>
              <w:rPr>
                <w:szCs w:val="22"/>
                <w:lang w:val="nl-BE"/>
              </w:rPr>
            </w:pPr>
          </w:p>
        </w:tc>
      </w:tr>
      <w:tr w:rsidR="009E53ED" w:rsidTr="001F173B">
        <w:tc>
          <w:tcPr>
            <w:tcW w:w="1684" w:type="dxa"/>
          </w:tcPr>
          <w:p w:rsidR="009E53ED" w:rsidRDefault="001F173B" w:rsidP="006E0F87">
            <w:pPr>
              <w:rPr>
                <w:lang w:val="pl-PL"/>
              </w:rPr>
            </w:pPr>
            <w:r>
              <w:rPr>
                <w:lang w:val="pl-PL"/>
              </w:rPr>
              <w:t>1.5 Filmski festival</w:t>
            </w:r>
          </w:p>
        </w:tc>
        <w:tc>
          <w:tcPr>
            <w:tcW w:w="512" w:type="dxa"/>
          </w:tcPr>
          <w:p w:rsidR="009E53ED" w:rsidRDefault="009E53ED" w:rsidP="006E0F87">
            <w:pPr>
              <w:rPr>
                <w:szCs w:val="22"/>
                <w:lang w:val="nl-BE"/>
              </w:rPr>
            </w:pPr>
          </w:p>
        </w:tc>
        <w:tc>
          <w:tcPr>
            <w:tcW w:w="566" w:type="dxa"/>
          </w:tcPr>
          <w:p w:rsidR="009E53ED" w:rsidRDefault="009E53ED" w:rsidP="006E0F87">
            <w:pPr>
              <w:rPr>
                <w:szCs w:val="22"/>
                <w:lang w:val="nl-BE"/>
              </w:rPr>
            </w:pPr>
          </w:p>
        </w:tc>
        <w:tc>
          <w:tcPr>
            <w:tcW w:w="617" w:type="dxa"/>
            <w:shd w:val="clear" w:color="auto" w:fill="FFFFFF"/>
          </w:tcPr>
          <w:p w:rsidR="009E53ED" w:rsidRDefault="009E53ED" w:rsidP="006E0F87">
            <w:pPr>
              <w:rPr>
                <w:szCs w:val="22"/>
                <w:lang w:val="nl-BE"/>
              </w:rPr>
            </w:pPr>
          </w:p>
        </w:tc>
        <w:tc>
          <w:tcPr>
            <w:tcW w:w="593" w:type="dxa"/>
            <w:shd w:val="clear" w:color="auto" w:fill="BFBFBF" w:themeFill="background1" w:themeFillShade="BF"/>
          </w:tcPr>
          <w:p w:rsidR="009E53ED" w:rsidRDefault="009E53ED" w:rsidP="006E0F87">
            <w:pPr>
              <w:rPr>
                <w:szCs w:val="22"/>
                <w:lang w:val="nl-BE"/>
              </w:rPr>
            </w:pPr>
          </w:p>
        </w:tc>
        <w:tc>
          <w:tcPr>
            <w:tcW w:w="540" w:type="dxa"/>
          </w:tcPr>
          <w:p w:rsidR="009E53ED" w:rsidRDefault="009E53ED" w:rsidP="006E0F87">
            <w:pPr>
              <w:rPr>
                <w:szCs w:val="22"/>
                <w:lang w:val="nl-BE"/>
              </w:rPr>
            </w:pPr>
          </w:p>
        </w:tc>
        <w:tc>
          <w:tcPr>
            <w:tcW w:w="593" w:type="dxa"/>
          </w:tcPr>
          <w:p w:rsidR="009E53ED" w:rsidRDefault="009E53ED" w:rsidP="006E0F87">
            <w:pPr>
              <w:rPr>
                <w:szCs w:val="22"/>
                <w:lang w:val="nl-BE"/>
              </w:rPr>
            </w:pPr>
          </w:p>
        </w:tc>
        <w:tc>
          <w:tcPr>
            <w:tcW w:w="646" w:type="dxa"/>
          </w:tcPr>
          <w:p w:rsidR="009E53ED" w:rsidRDefault="009E53ED" w:rsidP="006E0F87">
            <w:pPr>
              <w:rPr>
                <w:szCs w:val="22"/>
                <w:lang w:val="nl-BE"/>
              </w:rPr>
            </w:pPr>
          </w:p>
        </w:tc>
        <w:tc>
          <w:tcPr>
            <w:tcW w:w="732" w:type="dxa"/>
          </w:tcPr>
          <w:p w:rsidR="009E53ED" w:rsidRDefault="009E53ED" w:rsidP="006E0F87">
            <w:pPr>
              <w:rPr>
                <w:szCs w:val="22"/>
                <w:lang w:val="nl-BE"/>
              </w:rPr>
            </w:pPr>
          </w:p>
        </w:tc>
        <w:tc>
          <w:tcPr>
            <w:tcW w:w="593" w:type="dxa"/>
          </w:tcPr>
          <w:p w:rsidR="009E53ED" w:rsidRDefault="009E53ED" w:rsidP="006E0F87">
            <w:pPr>
              <w:rPr>
                <w:szCs w:val="22"/>
                <w:lang w:val="nl-BE"/>
              </w:rPr>
            </w:pPr>
          </w:p>
        </w:tc>
        <w:tc>
          <w:tcPr>
            <w:tcW w:w="540" w:type="dxa"/>
          </w:tcPr>
          <w:p w:rsidR="009E53ED" w:rsidRDefault="009E53ED" w:rsidP="006E0F87">
            <w:pPr>
              <w:rPr>
                <w:szCs w:val="22"/>
                <w:lang w:val="nl-BE"/>
              </w:rPr>
            </w:pPr>
          </w:p>
        </w:tc>
        <w:tc>
          <w:tcPr>
            <w:tcW w:w="593" w:type="dxa"/>
            <w:tcBorders>
              <w:bottom w:val="single" w:sz="4" w:space="0" w:color="auto"/>
            </w:tcBorders>
          </w:tcPr>
          <w:p w:rsidR="009E53ED" w:rsidRDefault="009E53ED" w:rsidP="006E0F87">
            <w:pPr>
              <w:rPr>
                <w:szCs w:val="22"/>
                <w:lang w:val="nl-BE"/>
              </w:rPr>
            </w:pPr>
          </w:p>
        </w:tc>
        <w:tc>
          <w:tcPr>
            <w:tcW w:w="647" w:type="dxa"/>
            <w:tcBorders>
              <w:bottom w:val="single" w:sz="4" w:space="0" w:color="auto"/>
            </w:tcBorders>
          </w:tcPr>
          <w:p w:rsidR="009E53ED" w:rsidRDefault="009E53ED" w:rsidP="006E0F87">
            <w:pPr>
              <w:rPr>
                <w:szCs w:val="22"/>
                <w:lang w:val="nl-BE"/>
              </w:rPr>
            </w:pPr>
          </w:p>
        </w:tc>
      </w:tr>
      <w:tr w:rsidR="001F173B" w:rsidTr="001F173B">
        <w:tc>
          <w:tcPr>
            <w:tcW w:w="1684" w:type="dxa"/>
          </w:tcPr>
          <w:p w:rsidR="001F173B" w:rsidRDefault="001F173B" w:rsidP="006E0F87">
            <w:pPr>
              <w:rPr>
                <w:lang w:val="pl-PL"/>
              </w:rPr>
            </w:pPr>
            <w:r>
              <w:rPr>
                <w:lang w:val="pl-PL"/>
              </w:rPr>
              <w:t>1.6 Organizacija izleta</w:t>
            </w:r>
          </w:p>
        </w:tc>
        <w:tc>
          <w:tcPr>
            <w:tcW w:w="512" w:type="dxa"/>
          </w:tcPr>
          <w:p w:rsidR="001F173B" w:rsidRDefault="001F173B" w:rsidP="006E0F87">
            <w:pPr>
              <w:rPr>
                <w:szCs w:val="22"/>
                <w:lang w:val="nl-BE"/>
              </w:rPr>
            </w:pPr>
          </w:p>
        </w:tc>
        <w:tc>
          <w:tcPr>
            <w:tcW w:w="566" w:type="dxa"/>
          </w:tcPr>
          <w:p w:rsidR="001F173B" w:rsidRDefault="001F173B" w:rsidP="006E0F87">
            <w:pPr>
              <w:rPr>
                <w:szCs w:val="22"/>
                <w:lang w:val="nl-BE"/>
              </w:rPr>
            </w:pPr>
          </w:p>
        </w:tc>
        <w:tc>
          <w:tcPr>
            <w:tcW w:w="617" w:type="dxa"/>
            <w:shd w:val="clear" w:color="auto" w:fill="FFFFFF"/>
          </w:tcPr>
          <w:p w:rsidR="001F173B" w:rsidRDefault="001F173B" w:rsidP="006E0F87">
            <w:pPr>
              <w:rPr>
                <w:szCs w:val="22"/>
                <w:lang w:val="nl-BE"/>
              </w:rPr>
            </w:pPr>
          </w:p>
        </w:tc>
        <w:tc>
          <w:tcPr>
            <w:tcW w:w="593" w:type="dxa"/>
            <w:shd w:val="clear" w:color="auto" w:fill="BFBFBF" w:themeFill="background1" w:themeFillShade="BF"/>
          </w:tcPr>
          <w:p w:rsidR="001F173B" w:rsidRDefault="001F173B" w:rsidP="006E0F87">
            <w:pPr>
              <w:rPr>
                <w:szCs w:val="22"/>
                <w:lang w:val="nl-BE"/>
              </w:rPr>
            </w:pPr>
          </w:p>
        </w:tc>
        <w:tc>
          <w:tcPr>
            <w:tcW w:w="540" w:type="dxa"/>
          </w:tcPr>
          <w:p w:rsidR="001F173B" w:rsidRDefault="001F173B" w:rsidP="006E0F87">
            <w:pPr>
              <w:rPr>
                <w:szCs w:val="22"/>
                <w:lang w:val="nl-BE"/>
              </w:rPr>
            </w:pPr>
          </w:p>
        </w:tc>
        <w:tc>
          <w:tcPr>
            <w:tcW w:w="593" w:type="dxa"/>
          </w:tcPr>
          <w:p w:rsidR="001F173B" w:rsidRDefault="001F173B" w:rsidP="006E0F87">
            <w:pPr>
              <w:rPr>
                <w:szCs w:val="22"/>
                <w:lang w:val="nl-BE"/>
              </w:rPr>
            </w:pPr>
          </w:p>
        </w:tc>
        <w:tc>
          <w:tcPr>
            <w:tcW w:w="646" w:type="dxa"/>
          </w:tcPr>
          <w:p w:rsidR="001F173B" w:rsidRDefault="001F173B" w:rsidP="006E0F87">
            <w:pPr>
              <w:rPr>
                <w:szCs w:val="22"/>
                <w:lang w:val="nl-BE"/>
              </w:rPr>
            </w:pPr>
          </w:p>
        </w:tc>
        <w:tc>
          <w:tcPr>
            <w:tcW w:w="732" w:type="dxa"/>
          </w:tcPr>
          <w:p w:rsidR="001F173B" w:rsidRDefault="001F173B" w:rsidP="006E0F87">
            <w:pPr>
              <w:rPr>
                <w:szCs w:val="22"/>
                <w:lang w:val="nl-BE"/>
              </w:rPr>
            </w:pPr>
          </w:p>
        </w:tc>
        <w:tc>
          <w:tcPr>
            <w:tcW w:w="593" w:type="dxa"/>
          </w:tcPr>
          <w:p w:rsidR="001F173B" w:rsidRDefault="001F173B" w:rsidP="006E0F87">
            <w:pPr>
              <w:rPr>
                <w:szCs w:val="22"/>
                <w:lang w:val="nl-BE"/>
              </w:rPr>
            </w:pPr>
          </w:p>
        </w:tc>
        <w:tc>
          <w:tcPr>
            <w:tcW w:w="540" w:type="dxa"/>
          </w:tcPr>
          <w:p w:rsidR="001F173B" w:rsidRDefault="001F173B" w:rsidP="006E0F87">
            <w:pPr>
              <w:rPr>
                <w:szCs w:val="22"/>
                <w:lang w:val="nl-BE"/>
              </w:rPr>
            </w:pPr>
          </w:p>
        </w:tc>
        <w:tc>
          <w:tcPr>
            <w:tcW w:w="593" w:type="dxa"/>
            <w:tcBorders>
              <w:bottom w:val="single" w:sz="4" w:space="0" w:color="auto"/>
            </w:tcBorders>
          </w:tcPr>
          <w:p w:rsidR="001F173B" w:rsidRDefault="001F173B" w:rsidP="006E0F87">
            <w:pPr>
              <w:rPr>
                <w:szCs w:val="22"/>
                <w:lang w:val="nl-BE"/>
              </w:rPr>
            </w:pPr>
          </w:p>
        </w:tc>
        <w:tc>
          <w:tcPr>
            <w:tcW w:w="647" w:type="dxa"/>
            <w:tcBorders>
              <w:bottom w:val="single" w:sz="4" w:space="0" w:color="auto"/>
            </w:tcBorders>
          </w:tcPr>
          <w:p w:rsidR="001F173B" w:rsidRDefault="001F173B" w:rsidP="006E0F87">
            <w:pPr>
              <w:rPr>
                <w:szCs w:val="22"/>
                <w:lang w:val="nl-BE"/>
              </w:rPr>
            </w:pPr>
          </w:p>
        </w:tc>
      </w:tr>
      <w:tr w:rsidR="001F173B" w:rsidTr="001F173B">
        <w:tc>
          <w:tcPr>
            <w:tcW w:w="1684" w:type="dxa"/>
          </w:tcPr>
          <w:p w:rsidR="001F173B" w:rsidRDefault="001F173B" w:rsidP="006E0F87">
            <w:pPr>
              <w:rPr>
                <w:lang w:val="pl-PL"/>
              </w:rPr>
            </w:pPr>
            <w:r>
              <w:rPr>
                <w:lang w:val="pl-PL"/>
              </w:rPr>
              <w:t>1.7 Organizacija dvije panel diskusije</w:t>
            </w:r>
          </w:p>
        </w:tc>
        <w:tc>
          <w:tcPr>
            <w:tcW w:w="512" w:type="dxa"/>
          </w:tcPr>
          <w:p w:rsidR="001F173B" w:rsidRDefault="001F173B" w:rsidP="006E0F87">
            <w:pPr>
              <w:rPr>
                <w:szCs w:val="22"/>
                <w:lang w:val="nl-BE"/>
              </w:rPr>
            </w:pPr>
          </w:p>
        </w:tc>
        <w:tc>
          <w:tcPr>
            <w:tcW w:w="566" w:type="dxa"/>
          </w:tcPr>
          <w:p w:rsidR="001F173B" w:rsidRDefault="001F173B" w:rsidP="006E0F87">
            <w:pPr>
              <w:rPr>
                <w:szCs w:val="22"/>
                <w:lang w:val="nl-BE"/>
              </w:rPr>
            </w:pPr>
          </w:p>
        </w:tc>
        <w:tc>
          <w:tcPr>
            <w:tcW w:w="617" w:type="dxa"/>
            <w:shd w:val="clear" w:color="auto" w:fill="FFFFFF"/>
          </w:tcPr>
          <w:p w:rsidR="001F173B" w:rsidRDefault="001F173B" w:rsidP="006E0F87">
            <w:pPr>
              <w:rPr>
                <w:szCs w:val="22"/>
                <w:lang w:val="nl-BE"/>
              </w:rPr>
            </w:pPr>
          </w:p>
        </w:tc>
        <w:tc>
          <w:tcPr>
            <w:tcW w:w="593" w:type="dxa"/>
            <w:shd w:val="clear" w:color="auto" w:fill="BFBFBF" w:themeFill="background1" w:themeFillShade="BF"/>
          </w:tcPr>
          <w:p w:rsidR="001F173B" w:rsidRDefault="001F173B" w:rsidP="006E0F87">
            <w:pPr>
              <w:rPr>
                <w:szCs w:val="22"/>
                <w:lang w:val="nl-BE"/>
              </w:rPr>
            </w:pPr>
          </w:p>
        </w:tc>
        <w:tc>
          <w:tcPr>
            <w:tcW w:w="540" w:type="dxa"/>
          </w:tcPr>
          <w:p w:rsidR="001F173B" w:rsidRDefault="001F173B" w:rsidP="006E0F87">
            <w:pPr>
              <w:rPr>
                <w:szCs w:val="22"/>
                <w:lang w:val="nl-BE"/>
              </w:rPr>
            </w:pPr>
          </w:p>
        </w:tc>
        <w:tc>
          <w:tcPr>
            <w:tcW w:w="593" w:type="dxa"/>
          </w:tcPr>
          <w:p w:rsidR="001F173B" w:rsidRDefault="001F173B" w:rsidP="006E0F87">
            <w:pPr>
              <w:rPr>
                <w:szCs w:val="22"/>
                <w:lang w:val="nl-BE"/>
              </w:rPr>
            </w:pPr>
          </w:p>
        </w:tc>
        <w:tc>
          <w:tcPr>
            <w:tcW w:w="646" w:type="dxa"/>
          </w:tcPr>
          <w:p w:rsidR="001F173B" w:rsidRDefault="001F173B" w:rsidP="006E0F87">
            <w:pPr>
              <w:rPr>
                <w:szCs w:val="22"/>
                <w:lang w:val="nl-BE"/>
              </w:rPr>
            </w:pPr>
          </w:p>
        </w:tc>
        <w:tc>
          <w:tcPr>
            <w:tcW w:w="732" w:type="dxa"/>
          </w:tcPr>
          <w:p w:rsidR="001F173B" w:rsidRDefault="001F173B" w:rsidP="006E0F87">
            <w:pPr>
              <w:rPr>
                <w:szCs w:val="22"/>
                <w:lang w:val="nl-BE"/>
              </w:rPr>
            </w:pPr>
          </w:p>
        </w:tc>
        <w:tc>
          <w:tcPr>
            <w:tcW w:w="593" w:type="dxa"/>
          </w:tcPr>
          <w:p w:rsidR="001F173B" w:rsidRDefault="001F173B" w:rsidP="006E0F87">
            <w:pPr>
              <w:rPr>
                <w:szCs w:val="22"/>
                <w:lang w:val="nl-BE"/>
              </w:rPr>
            </w:pPr>
          </w:p>
        </w:tc>
        <w:tc>
          <w:tcPr>
            <w:tcW w:w="540" w:type="dxa"/>
          </w:tcPr>
          <w:p w:rsidR="001F173B" w:rsidRDefault="001F173B" w:rsidP="006E0F87">
            <w:pPr>
              <w:rPr>
                <w:szCs w:val="22"/>
                <w:lang w:val="nl-BE"/>
              </w:rPr>
            </w:pPr>
          </w:p>
        </w:tc>
        <w:tc>
          <w:tcPr>
            <w:tcW w:w="593" w:type="dxa"/>
            <w:tcBorders>
              <w:bottom w:val="single" w:sz="4" w:space="0" w:color="auto"/>
            </w:tcBorders>
          </w:tcPr>
          <w:p w:rsidR="001F173B" w:rsidRDefault="001F173B" w:rsidP="006E0F87">
            <w:pPr>
              <w:rPr>
                <w:szCs w:val="22"/>
                <w:lang w:val="nl-BE"/>
              </w:rPr>
            </w:pPr>
          </w:p>
        </w:tc>
        <w:tc>
          <w:tcPr>
            <w:tcW w:w="647" w:type="dxa"/>
            <w:tcBorders>
              <w:bottom w:val="single" w:sz="4" w:space="0" w:color="auto"/>
            </w:tcBorders>
          </w:tcPr>
          <w:p w:rsidR="001F173B" w:rsidRDefault="001F173B" w:rsidP="006E0F87">
            <w:pPr>
              <w:rPr>
                <w:szCs w:val="22"/>
                <w:lang w:val="nl-BE"/>
              </w:rPr>
            </w:pPr>
          </w:p>
        </w:tc>
      </w:tr>
      <w:tr w:rsidR="009E53ED" w:rsidTr="001F173B">
        <w:tc>
          <w:tcPr>
            <w:tcW w:w="1684" w:type="dxa"/>
          </w:tcPr>
          <w:p w:rsidR="009E53ED" w:rsidRPr="009E53ED" w:rsidRDefault="009E53ED" w:rsidP="006E0F87">
            <w:r>
              <w:rPr>
                <w:lang w:val="pl-PL"/>
              </w:rPr>
              <w:t>Završna faza, izvještavanje</w:t>
            </w:r>
          </w:p>
        </w:tc>
        <w:tc>
          <w:tcPr>
            <w:tcW w:w="512" w:type="dxa"/>
          </w:tcPr>
          <w:p w:rsidR="009E53ED" w:rsidRDefault="009E53ED" w:rsidP="006E0F87">
            <w:pPr>
              <w:rPr>
                <w:szCs w:val="22"/>
                <w:lang w:val="nl-BE"/>
              </w:rPr>
            </w:pPr>
          </w:p>
        </w:tc>
        <w:tc>
          <w:tcPr>
            <w:tcW w:w="566" w:type="dxa"/>
          </w:tcPr>
          <w:p w:rsidR="009E53ED" w:rsidRDefault="009E53ED" w:rsidP="006E0F87">
            <w:pPr>
              <w:rPr>
                <w:szCs w:val="22"/>
                <w:lang w:val="nl-BE"/>
              </w:rPr>
            </w:pPr>
          </w:p>
        </w:tc>
        <w:tc>
          <w:tcPr>
            <w:tcW w:w="617" w:type="dxa"/>
            <w:shd w:val="clear" w:color="auto" w:fill="FFFFFF"/>
          </w:tcPr>
          <w:p w:rsidR="009E53ED" w:rsidRDefault="009E53ED" w:rsidP="006E0F87">
            <w:pPr>
              <w:rPr>
                <w:szCs w:val="22"/>
                <w:lang w:val="nl-BE"/>
              </w:rPr>
            </w:pPr>
          </w:p>
        </w:tc>
        <w:tc>
          <w:tcPr>
            <w:tcW w:w="593" w:type="dxa"/>
            <w:shd w:val="clear" w:color="auto" w:fill="D9D9D9" w:themeFill="background1" w:themeFillShade="D9"/>
          </w:tcPr>
          <w:p w:rsidR="009E53ED" w:rsidRDefault="009E53ED" w:rsidP="006E0F87">
            <w:pPr>
              <w:rPr>
                <w:szCs w:val="22"/>
                <w:lang w:val="nl-BE"/>
              </w:rPr>
            </w:pPr>
          </w:p>
        </w:tc>
        <w:tc>
          <w:tcPr>
            <w:tcW w:w="540" w:type="dxa"/>
          </w:tcPr>
          <w:p w:rsidR="009E53ED" w:rsidRDefault="009E53ED" w:rsidP="006E0F87">
            <w:pPr>
              <w:rPr>
                <w:szCs w:val="22"/>
                <w:lang w:val="nl-BE"/>
              </w:rPr>
            </w:pPr>
          </w:p>
        </w:tc>
        <w:tc>
          <w:tcPr>
            <w:tcW w:w="593" w:type="dxa"/>
          </w:tcPr>
          <w:p w:rsidR="009E53ED" w:rsidRDefault="009E53ED" w:rsidP="006E0F87">
            <w:pPr>
              <w:rPr>
                <w:szCs w:val="22"/>
                <w:lang w:val="nl-BE"/>
              </w:rPr>
            </w:pPr>
          </w:p>
        </w:tc>
        <w:tc>
          <w:tcPr>
            <w:tcW w:w="646" w:type="dxa"/>
          </w:tcPr>
          <w:p w:rsidR="009E53ED" w:rsidRDefault="009E53ED" w:rsidP="006E0F87">
            <w:pPr>
              <w:rPr>
                <w:szCs w:val="22"/>
                <w:lang w:val="nl-BE"/>
              </w:rPr>
            </w:pPr>
          </w:p>
        </w:tc>
        <w:tc>
          <w:tcPr>
            <w:tcW w:w="732" w:type="dxa"/>
          </w:tcPr>
          <w:p w:rsidR="009E53ED" w:rsidRDefault="009E53ED" w:rsidP="006E0F87">
            <w:pPr>
              <w:rPr>
                <w:szCs w:val="22"/>
                <w:lang w:val="nl-BE"/>
              </w:rPr>
            </w:pPr>
          </w:p>
        </w:tc>
        <w:tc>
          <w:tcPr>
            <w:tcW w:w="593" w:type="dxa"/>
          </w:tcPr>
          <w:p w:rsidR="009E53ED" w:rsidRDefault="009E53ED" w:rsidP="006E0F87">
            <w:pPr>
              <w:rPr>
                <w:szCs w:val="22"/>
                <w:lang w:val="nl-BE"/>
              </w:rPr>
            </w:pPr>
          </w:p>
        </w:tc>
        <w:tc>
          <w:tcPr>
            <w:tcW w:w="540" w:type="dxa"/>
          </w:tcPr>
          <w:p w:rsidR="009E53ED" w:rsidRDefault="009E53ED" w:rsidP="006E0F87">
            <w:pPr>
              <w:rPr>
                <w:szCs w:val="22"/>
                <w:lang w:val="nl-BE"/>
              </w:rPr>
            </w:pPr>
          </w:p>
        </w:tc>
        <w:tc>
          <w:tcPr>
            <w:tcW w:w="593" w:type="dxa"/>
            <w:shd w:val="clear" w:color="auto" w:fill="FFFFFF" w:themeFill="background1"/>
          </w:tcPr>
          <w:p w:rsidR="009E53ED" w:rsidRDefault="009E53ED" w:rsidP="006E0F87">
            <w:pPr>
              <w:rPr>
                <w:szCs w:val="22"/>
                <w:lang w:val="nl-BE"/>
              </w:rPr>
            </w:pPr>
          </w:p>
        </w:tc>
        <w:tc>
          <w:tcPr>
            <w:tcW w:w="647" w:type="dxa"/>
            <w:shd w:val="clear" w:color="auto" w:fill="FFFFFF" w:themeFill="background1"/>
          </w:tcPr>
          <w:p w:rsidR="009E53ED" w:rsidRDefault="009E53ED" w:rsidP="006E0F87">
            <w:pPr>
              <w:rPr>
                <w:szCs w:val="22"/>
                <w:lang w:val="nl-BE"/>
              </w:rPr>
            </w:pPr>
          </w:p>
        </w:tc>
      </w:tr>
    </w:tbl>
    <w:p w:rsidR="00695D16" w:rsidRDefault="00695D16" w:rsidP="00614FEF">
      <w:pPr>
        <w:jc w:val="both"/>
        <w:rPr>
          <w:rFonts w:ascii="Arial" w:hAnsi="Arial"/>
          <w:sz w:val="20"/>
          <w:lang w:val="sl-SI"/>
        </w:rPr>
      </w:pPr>
    </w:p>
    <w:p w:rsidR="00695D16" w:rsidRDefault="00695D16">
      <w:pPr>
        <w:rPr>
          <w:rFonts w:ascii="Arial" w:hAnsi="Arial"/>
          <w:sz w:val="20"/>
          <w:lang w:val="sl-SI"/>
        </w:rPr>
      </w:pPr>
      <w:r>
        <w:rPr>
          <w:rFonts w:ascii="Arial" w:hAnsi="Arial"/>
          <w:sz w:val="20"/>
          <w:lang w:val="sl-SI"/>
        </w:rPr>
        <w:br w:type="page"/>
      </w:r>
    </w:p>
    <w:p w:rsidR="00614FEF" w:rsidRDefault="00614FEF" w:rsidP="00614FEF">
      <w:pPr>
        <w:jc w:val="both"/>
        <w:rPr>
          <w:rFonts w:ascii="Arial" w:hAnsi="Arial"/>
          <w:sz w:val="20"/>
          <w:lang w:val="sl-SI"/>
        </w:rPr>
      </w:pPr>
    </w:p>
    <w:p w:rsidR="00614FEF" w:rsidRDefault="00614FEF" w:rsidP="00614FEF">
      <w:pPr>
        <w:jc w:val="both"/>
        <w:rPr>
          <w:b/>
          <w:lang w:val="sl-SI"/>
        </w:rPr>
      </w:pPr>
      <w:r>
        <w:rPr>
          <w:b/>
          <w:lang w:val="sl-SI"/>
        </w:rPr>
        <w:t xml:space="preserve">2.6. </w:t>
      </w:r>
      <w:r w:rsidR="00253D50">
        <w:rPr>
          <w:b/>
          <w:lang w:val="sl-SI"/>
        </w:rPr>
        <w:t xml:space="preserve">Način praćenja i procjene uspješnosti realizacije </w:t>
      </w:r>
    </w:p>
    <w:p w:rsidR="00454FA0" w:rsidRDefault="00454FA0" w:rsidP="00454FA0">
      <w:pPr>
        <w:jc w:val="both"/>
        <w:rPr>
          <w:lang w:val="sl-SI"/>
        </w:rPr>
      </w:pPr>
    </w:p>
    <w:p w:rsidR="00454FA0" w:rsidRDefault="00454FA0" w:rsidP="00454FA0">
      <w:pPr>
        <w:jc w:val="both"/>
      </w:pPr>
      <w:r>
        <w:rPr>
          <w:lang w:val="sl-SI"/>
        </w:rPr>
        <w:t>Imajući u vidu uspjeh prethodnog pilot projekta prvog Festivala filma o ljudskim pravima u Crnoj Gori »Ubrzaj« koji je održan 2010, vjerujemo da je zagarantovana</w:t>
      </w:r>
      <w:r>
        <w:t xml:space="preserve"> posjećenost i interesovanje za ovakav vid spoja obrazovanja i kulture. </w:t>
      </w:r>
    </w:p>
    <w:p w:rsidR="00454FA0" w:rsidRDefault="00454FA0" w:rsidP="00454FA0">
      <w:pPr>
        <w:jc w:val="both"/>
      </w:pPr>
    </w:p>
    <w:p w:rsidR="00454FA0" w:rsidRDefault="00454FA0" w:rsidP="00454FA0">
      <w:pPr>
        <w:jc w:val="both"/>
      </w:pPr>
      <w:r>
        <w:t>Ipak, tokom realizacije projekta, sama uspješnost će se pratiti</w:t>
      </w:r>
      <w:r w:rsidRPr="008E3BFE">
        <w:t xml:space="preserve"> sa 3 aspekta: </w:t>
      </w:r>
    </w:p>
    <w:p w:rsidR="00454FA0" w:rsidRDefault="00454FA0" w:rsidP="00454FA0">
      <w:pPr>
        <w:numPr>
          <w:ilvl w:val="0"/>
          <w:numId w:val="19"/>
        </w:numPr>
        <w:jc w:val="both"/>
      </w:pPr>
      <w:r>
        <w:t>doprinos rješavanju opisanog problema</w:t>
      </w:r>
      <w:r w:rsidRPr="008E3BFE">
        <w:t xml:space="preserve"> </w:t>
      </w:r>
    </w:p>
    <w:p w:rsidR="00454FA0" w:rsidRDefault="00454FA0" w:rsidP="00454FA0">
      <w:pPr>
        <w:numPr>
          <w:ilvl w:val="0"/>
          <w:numId w:val="19"/>
        </w:numPr>
        <w:jc w:val="both"/>
      </w:pPr>
      <w:r>
        <w:t>ostvarivanje</w:t>
      </w:r>
      <w:r w:rsidRPr="008E3BFE">
        <w:t xml:space="preserve"> postavljenih ciljeva</w:t>
      </w:r>
    </w:p>
    <w:p w:rsidR="00454FA0" w:rsidRDefault="00454FA0" w:rsidP="00454FA0">
      <w:pPr>
        <w:numPr>
          <w:ilvl w:val="0"/>
          <w:numId w:val="19"/>
        </w:numPr>
        <w:jc w:val="both"/>
      </w:pPr>
      <w:r>
        <w:t>realizacija planiranih aktivnosti</w:t>
      </w:r>
      <w:r w:rsidRPr="008E3BFE">
        <w:t xml:space="preserve"> </w:t>
      </w:r>
    </w:p>
    <w:p w:rsidR="00454FA0" w:rsidRDefault="00454FA0" w:rsidP="00454FA0">
      <w:pPr>
        <w:jc w:val="both"/>
      </w:pPr>
    </w:p>
    <w:p w:rsidR="00454FA0" w:rsidRDefault="00454FA0" w:rsidP="00454FA0">
      <w:pPr>
        <w:widowControl w:val="0"/>
        <w:jc w:val="both"/>
      </w:pPr>
      <w:r>
        <w:t xml:space="preserve">U tom kontekstu, primijenićemo više tehnika evaluacija na osnovu kojih ćemo dolaziti do relevantnih informacija o (ne)uspješnosti projekta i pojedinih njegovih segmenata radi preduzimanja korektivnih mjera i, naravno, organizacijskog učenja: posmatranje, kvantitativne i kvalitativne metode. Definisali smo i sljedeće indikatore kao pokazatalje uspješnosti o kojima će se posebno voditi računa kroz evaluaciju: </w:t>
      </w:r>
    </w:p>
    <w:p w:rsidR="0079256D" w:rsidRDefault="0079256D" w:rsidP="00454FA0">
      <w:pPr>
        <w:widowControl w:val="0"/>
        <w:jc w:val="both"/>
      </w:pPr>
    </w:p>
    <w:p w:rsidR="00454FA0" w:rsidRDefault="00454FA0" w:rsidP="00454FA0">
      <w:pPr>
        <w:numPr>
          <w:ilvl w:val="0"/>
          <w:numId w:val="20"/>
        </w:numPr>
        <w:jc w:val="both"/>
      </w:pPr>
      <w:r>
        <w:t>Broj konferencija za medije</w:t>
      </w:r>
    </w:p>
    <w:p w:rsidR="00454FA0" w:rsidRDefault="00454FA0" w:rsidP="00454FA0">
      <w:pPr>
        <w:numPr>
          <w:ilvl w:val="0"/>
          <w:numId w:val="20"/>
        </w:numPr>
        <w:jc w:val="both"/>
      </w:pPr>
      <w:r>
        <w:t>Broj medija koji će pratiti konferencije i sam festival</w:t>
      </w:r>
    </w:p>
    <w:p w:rsidR="00454FA0" w:rsidRDefault="00454FA0" w:rsidP="00454FA0">
      <w:pPr>
        <w:numPr>
          <w:ilvl w:val="0"/>
          <w:numId w:val="20"/>
        </w:numPr>
        <w:jc w:val="both"/>
      </w:pPr>
      <w:r>
        <w:t>Broj medijskih priloga</w:t>
      </w:r>
    </w:p>
    <w:p w:rsidR="00454FA0" w:rsidRDefault="00454FA0" w:rsidP="00454FA0">
      <w:pPr>
        <w:numPr>
          <w:ilvl w:val="0"/>
          <w:numId w:val="20"/>
        </w:numPr>
        <w:jc w:val="both"/>
      </w:pPr>
      <w:r>
        <w:t>Kvalitet medijskih priloga</w:t>
      </w:r>
    </w:p>
    <w:p w:rsidR="00454FA0" w:rsidRDefault="00454FA0" w:rsidP="00454FA0">
      <w:pPr>
        <w:numPr>
          <w:ilvl w:val="0"/>
          <w:numId w:val="20"/>
        </w:numPr>
        <w:jc w:val="both"/>
      </w:pPr>
      <w:r>
        <w:t>Broj filmova na festivalu u odnosu na planirani</w:t>
      </w:r>
    </w:p>
    <w:p w:rsidR="00454FA0" w:rsidRDefault="00454FA0" w:rsidP="00454FA0">
      <w:pPr>
        <w:numPr>
          <w:ilvl w:val="0"/>
          <w:numId w:val="20"/>
        </w:numPr>
        <w:jc w:val="both"/>
      </w:pPr>
      <w:r>
        <w:t>Posjećenost na projekcijama</w:t>
      </w:r>
    </w:p>
    <w:p w:rsidR="00454FA0" w:rsidRDefault="00454FA0" w:rsidP="00454FA0">
      <w:pPr>
        <w:numPr>
          <w:ilvl w:val="0"/>
          <w:numId w:val="20"/>
        </w:numPr>
        <w:jc w:val="both"/>
      </w:pPr>
      <w:r>
        <w:t>Broj panela u odnosu na planirano</w:t>
      </w:r>
    </w:p>
    <w:p w:rsidR="00454FA0" w:rsidRDefault="00454FA0" w:rsidP="00454FA0">
      <w:pPr>
        <w:numPr>
          <w:ilvl w:val="0"/>
          <w:numId w:val="20"/>
        </w:numPr>
        <w:jc w:val="both"/>
      </w:pPr>
      <w:r>
        <w:t xml:space="preserve">Broj panelista </w:t>
      </w:r>
    </w:p>
    <w:p w:rsidR="00454FA0" w:rsidRDefault="00454FA0" w:rsidP="00454FA0">
      <w:pPr>
        <w:widowControl w:val="0"/>
        <w:numPr>
          <w:ilvl w:val="0"/>
          <w:numId w:val="20"/>
        </w:numPr>
        <w:jc w:val="both"/>
      </w:pPr>
      <w:r>
        <w:t xml:space="preserve">Kvalitativna struktura učesnika panela, </w:t>
      </w:r>
    </w:p>
    <w:p w:rsidR="00454FA0" w:rsidRDefault="00454FA0" w:rsidP="00454FA0">
      <w:pPr>
        <w:numPr>
          <w:ilvl w:val="0"/>
          <w:numId w:val="20"/>
        </w:numPr>
        <w:jc w:val="both"/>
      </w:pPr>
      <w:r>
        <w:t>Posjećenost na panelima</w:t>
      </w:r>
    </w:p>
    <w:p w:rsidR="00454FA0" w:rsidRDefault="00454FA0" w:rsidP="00454FA0">
      <w:pPr>
        <w:numPr>
          <w:ilvl w:val="0"/>
          <w:numId w:val="20"/>
        </w:numPr>
        <w:jc w:val="both"/>
      </w:pPr>
      <w:r>
        <w:t>Broj postavljenih pitanja i iznijetih komentara na panelima</w:t>
      </w:r>
    </w:p>
    <w:p w:rsidR="00454FA0" w:rsidRDefault="00454FA0" w:rsidP="00454FA0">
      <w:pPr>
        <w:widowControl w:val="0"/>
        <w:numPr>
          <w:ilvl w:val="0"/>
          <w:numId w:val="20"/>
        </w:numPr>
        <w:jc w:val="both"/>
      </w:pPr>
      <w:r>
        <w:t xml:space="preserve">Ocjena stručnjaka o kvalitetu festivala, </w:t>
      </w:r>
    </w:p>
    <w:p w:rsidR="00454FA0" w:rsidRDefault="00454FA0" w:rsidP="00454FA0">
      <w:pPr>
        <w:widowControl w:val="0"/>
        <w:numPr>
          <w:ilvl w:val="0"/>
          <w:numId w:val="20"/>
        </w:numPr>
        <w:jc w:val="both"/>
      </w:pPr>
      <w:r>
        <w:t>B</w:t>
      </w:r>
      <w:r w:rsidRPr="00376128">
        <w:t xml:space="preserve">roj distrubuiranih primjeraka </w:t>
      </w:r>
      <w:r>
        <w:t>kataloga</w:t>
      </w:r>
    </w:p>
    <w:p w:rsidR="00454FA0" w:rsidRDefault="00454FA0" w:rsidP="00454FA0">
      <w:pPr>
        <w:widowControl w:val="0"/>
        <w:numPr>
          <w:ilvl w:val="0"/>
          <w:numId w:val="20"/>
        </w:numPr>
        <w:jc w:val="both"/>
      </w:pPr>
      <w:r>
        <w:t>Broj posjeta na sajtu festivala.</w:t>
      </w:r>
    </w:p>
    <w:p w:rsidR="00454FA0" w:rsidRDefault="00454FA0" w:rsidP="00454FA0">
      <w:pPr>
        <w:jc w:val="both"/>
      </w:pPr>
    </w:p>
    <w:p w:rsidR="00454FA0" w:rsidRDefault="00454FA0" w:rsidP="00454FA0">
      <w:pPr>
        <w:jc w:val="both"/>
      </w:pPr>
      <w:r>
        <w:t>Centar za građansko obrazovanje ima veliko iskustvo u evaluiranju sopstvenih projekata, a nerijetko su njegovi članovi angažovani i za nezavisne evaluacije projekata drugih organizacija, što ukazuje da će ovaj segment biti kvalitetno obrađen.</w:t>
      </w:r>
    </w:p>
    <w:p w:rsidR="00454FA0" w:rsidRDefault="00454FA0" w:rsidP="007D0EC8">
      <w:pPr>
        <w:jc w:val="both"/>
        <w:rPr>
          <w:lang w:val="sl-SI"/>
        </w:rPr>
      </w:pPr>
    </w:p>
    <w:p w:rsidR="00614FEF" w:rsidRDefault="00614FEF" w:rsidP="00614FEF">
      <w:pPr>
        <w:tabs>
          <w:tab w:val="left" w:pos="-720"/>
        </w:tabs>
        <w:suppressAutoHyphens/>
        <w:jc w:val="both"/>
        <w:rPr>
          <w:lang w:val="sl-SI"/>
        </w:rPr>
      </w:pPr>
    </w:p>
    <w:p w:rsidR="00614FEF" w:rsidRDefault="00CC642A" w:rsidP="00614FEF">
      <w:pPr>
        <w:tabs>
          <w:tab w:val="left" w:pos="-720"/>
        </w:tabs>
        <w:suppressAutoHyphens/>
        <w:jc w:val="both"/>
        <w:rPr>
          <w:b/>
          <w:lang w:val="sl-SI"/>
        </w:rPr>
      </w:pPr>
      <w:r>
        <w:rPr>
          <w:b/>
          <w:lang w:val="sl-SI"/>
        </w:rPr>
        <w:t xml:space="preserve">2.7. Održivost </w:t>
      </w:r>
    </w:p>
    <w:p w:rsidR="001F173B" w:rsidRDefault="001F173B" w:rsidP="00614FEF">
      <w:pPr>
        <w:tabs>
          <w:tab w:val="left" w:pos="-720"/>
        </w:tabs>
        <w:suppressAutoHyphens/>
        <w:jc w:val="both"/>
        <w:rPr>
          <w:b/>
          <w:lang w:val="sl-SI"/>
        </w:rPr>
      </w:pPr>
    </w:p>
    <w:p w:rsidR="00032A54" w:rsidRDefault="00EE6731" w:rsidP="00614FEF">
      <w:pPr>
        <w:tabs>
          <w:tab w:val="left" w:pos="-720"/>
        </w:tabs>
        <w:suppressAutoHyphens/>
        <w:jc w:val="both"/>
        <w:rPr>
          <w:lang w:val="sl-SI"/>
        </w:rPr>
      </w:pPr>
      <w:r>
        <w:rPr>
          <w:lang w:val="sl-SI"/>
        </w:rPr>
        <w:t xml:space="preserve">Održivost projekta će biti zagarantovana na </w:t>
      </w:r>
      <w:r w:rsidR="0022174D">
        <w:rPr>
          <w:lang w:val="sl-SI"/>
        </w:rPr>
        <w:t>četiri</w:t>
      </w:r>
      <w:r>
        <w:rPr>
          <w:lang w:val="sl-SI"/>
        </w:rPr>
        <w:t xml:space="preserve"> načina.</w:t>
      </w:r>
      <w:r w:rsidR="00A837E0">
        <w:rPr>
          <w:lang w:val="sl-SI"/>
        </w:rPr>
        <w:t xml:space="preserve"> </w:t>
      </w:r>
      <w:r>
        <w:rPr>
          <w:lang w:val="sl-SI"/>
        </w:rPr>
        <w:t>Nar</w:t>
      </w:r>
      <w:r w:rsidR="00030933">
        <w:rPr>
          <w:lang w:val="sl-SI"/>
        </w:rPr>
        <w:t>ime</w:t>
      </w:r>
      <w:r>
        <w:rPr>
          <w:lang w:val="sl-SI"/>
        </w:rPr>
        <w:t xml:space="preserve">, prvi način podrazumjeva stečeno znanje i iskustvo učesnika na tribinama, učesnika na </w:t>
      </w:r>
      <w:r w:rsidRPr="00113B63">
        <w:rPr>
          <w:lang w:val="sl-SI"/>
        </w:rPr>
        <w:t>predavanjima, same publike koja je prisustvovala projekcijama i naravno organizatora.</w:t>
      </w:r>
      <w:r w:rsidR="00E958FA" w:rsidRPr="00113B63">
        <w:rPr>
          <w:lang w:val="sl-SI"/>
        </w:rPr>
        <w:t xml:space="preserve"> </w:t>
      </w:r>
      <w:r w:rsidR="00BA440C" w:rsidRPr="00113B63">
        <w:rPr>
          <w:lang w:val="sl-SI"/>
        </w:rPr>
        <w:t>Po usp</w:t>
      </w:r>
      <w:r w:rsidR="00E958FA" w:rsidRPr="00113B63">
        <w:rPr>
          <w:lang w:val="sl-SI"/>
        </w:rPr>
        <w:t>ješnom završetku projekta</w:t>
      </w:r>
      <w:r w:rsidR="00BA440C" w:rsidRPr="00113B63">
        <w:rPr>
          <w:lang w:val="sl-SI"/>
        </w:rPr>
        <w:t xml:space="preserve"> će se, u različitim aspektima širiti stečeno znanje koje će doprinijeti jačanju aktivnog građanstva, promociji ljudskih i manjinskih prava u crnogorskom društvu, pa i samim tim izgradnji kulture ljudskih prava.</w:t>
      </w:r>
      <w:r w:rsidR="00A837E0">
        <w:rPr>
          <w:lang w:val="sl-SI"/>
        </w:rPr>
        <w:t xml:space="preserve"> </w:t>
      </w:r>
      <w:r w:rsidR="00032A54" w:rsidRPr="00113B63">
        <w:rPr>
          <w:rStyle w:val="apple-style-span"/>
        </w:rPr>
        <w:t xml:space="preserve">Drugi je finansijski aspekat nakon završetka projekta i finansiranja </w:t>
      </w:r>
      <w:r w:rsidR="00C7124E" w:rsidRPr="00113B63">
        <w:rPr>
          <w:rStyle w:val="apple-style-span"/>
        </w:rPr>
        <w:t xml:space="preserve">od strane </w:t>
      </w:r>
      <w:r w:rsidR="00C7124E" w:rsidRPr="00113B63">
        <w:rPr>
          <w:rStyle w:val="apple-style-span"/>
        </w:rPr>
        <w:lastRenderedPageBreak/>
        <w:t xml:space="preserve">Komisije, koji će samim odobrenjem projekta doprinijeti promociji ovakvog vida podržavanja ljudskih prava. </w:t>
      </w:r>
      <w:r w:rsidR="001F173B">
        <w:rPr>
          <w:rStyle w:val="apple-style-span"/>
        </w:rPr>
        <w:t>P</w:t>
      </w:r>
      <w:r w:rsidR="008C12E8" w:rsidRPr="00113B63">
        <w:rPr>
          <w:rStyle w:val="apple-style-span"/>
        </w:rPr>
        <w:t>rogramska održivost nudi dobru</w:t>
      </w:r>
      <w:r w:rsidR="006E7B48">
        <w:rPr>
          <w:rStyle w:val="apple-style-span"/>
          <w:color w:val="000000"/>
        </w:rPr>
        <w:t xml:space="preserve"> osnovu za budući</w:t>
      </w:r>
      <w:r w:rsidR="008C12E8" w:rsidRPr="008C12E8">
        <w:rPr>
          <w:rStyle w:val="apple-style-span"/>
          <w:color w:val="000000"/>
        </w:rPr>
        <w:t xml:space="preserve"> fundrasing jer ovaj tip</w:t>
      </w:r>
      <w:r w:rsidR="008C12E8">
        <w:rPr>
          <w:rStyle w:val="apple-style-span"/>
          <w:color w:val="000000"/>
        </w:rPr>
        <w:t xml:space="preserve"> </w:t>
      </w:r>
      <w:r w:rsidR="008C12E8" w:rsidRPr="008C12E8">
        <w:rPr>
          <w:rStyle w:val="apple-style-span"/>
          <w:color w:val="000000"/>
        </w:rPr>
        <w:t>aktivnosti bi mog</w:t>
      </w:r>
      <w:r w:rsidR="008C12E8">
        <w:rPr>
          <w:rStyle w:val="apple-style-span"/>
          <w:color w:val="000000"/>
        </w:rPr>
        <w:t>ao biti podržan od strane lokalnih institucija, i</w:t>
      </w:r>
      <w:r w:rsidR="008C12E8" w:rsidRPr="008C12E8">
        <w:rPr>
          <w:rStyle w:val="apple-style-span"/>
          <w:color w:val="000000"/>
        </w:rPr>
        <w:t xml:space="preserve"> ne samo on</w:t>
      </w:r>
      <w:r w:rsidR="008C12E8">
        <w:rPr>
          <w:rStyle w:val="apple-style-span"/>
          <w:color w:val="000000"/>
        </w:rPr>
        <w:t>ih</w:t>
      </w:r>
      <w:r w:rsidR="008C12E8" w:rsidRPr="008C12E8">
        <w:rPr>
          <w:rStyle w:val="apple-style-span"/>
          <w:color w:val="000000"/>
        </w:rPr>
        <w:t xml:space="preserve"> koj</w:t>
      </w:r>
      <w:r w:rsidR="008C12E8">
        <w:rPr>
          <w:rStyle w:val="apple-style-span"/>
          <w:color w:val="000000"/>
        </w:rPr>
        <w:t>ih</w:t>
      </w:r>
      <w:r w:rsidR="008C12E8" w:rsidRPr="008C12E8">
        <w:rPr>
          <w:rStyle w:val="apple-style-span"/>
          <w:color w:val="000000"/>
        </w:rPr>
        <w:t xml:space="preserve"> se bav</w:t>
      </w:r>
      <w:r w:rsidR="008C12E8">
        <w:rPr>
          <w:rStyle w:val="apple-style-span"/>
          <w:color w:val="000000"/>
        </w:rPr>
        <w:t xml:space="preserve">e pitanjima ljudskih prava, već i onih koji se bave pitanjem kulture, </w:t>
      </w:r>
      <w:r w:rsidR="008C12E8" w:rsidRPr="008C12E8">
        <w:rPr>
          <w:rStyle w:val="apple-style-span"/>
          <w:color w:val="000000"/>
        </w:rPr>
        <w:t>na lokalnom i nacionalnom nivou u Crn</w:t>
      </w:r>
      <w:r w:rsidR="008C12E8">
        <w:rPr>
          <w:rStyle w:val="apple-style-span"/>
          <w:color w:val="000000"/>
        </w:rPr>
        <w:t>oj</w:t>
      </w:r>
      <w:r w:rsidR="008C12E8" w:rsidRPr="008C12E8">
        <w:rPr>
          <w:rStyle w:val="apple-style-span"/>
          <w:color w:val="000000"/>
        </w:rPr>
        <w:t xml:space="preserve"> Gor</w:t>
      </w:r>
      <w:r w:rsidR="008C12E8">
        <w:rPr>
          <w:rStyle w:val="apple-style-span"/>
          <w:color w:val="000000"/>
        </w:rPr>
        <w:t>i. N</w:t>
      </w:r>
      <w:r w:rsidR="008C12E8" w:rsidRPr="008C12E8">
        <w:rPr>
          <w:rStyle w:val="apple-style-span"/>
          <w:color w:val="000000"/>
        </w:rPr>
        <w:t>aše uverenje</w:t>
      </w:r>
      <w:r w:rsidR="008C12E8">
        <w:rPr>
          <w:rStyle w:val="apple-style-span"/>
          <w:color w:val="000000"/>
        </w:rPr>
        <w:t xml:space="preserve"> je</w:t>
      </w:r>
      <w:r w:rsidR="008C12E8" w:rsidRPr="008C12E8">
        <w:rPr>
          <w:rStyle w:val="apple-style-span"/>
          <w:color w:val="000000"/>
        </w:rPr>
        <w:t xml:space="preserve"> d</w:t>
      </w:r>
      <w:r w:rsidR="008C12E8">
        <w:rPr>
          <w:rStyle w:val="apple-style-span"/>
          <w:color w:val="000000"/>
        </w:rPr>
        <w:t>a će ovaj projekat naći aktere koji su</w:t>
      </w:r>
      <w:r w:rsidR="008C12E8" w:rsidRPr="008C12E8">
        <w:rPr>
          <w:rStyle w:val="apple-style-span"/>
          <w:color w:val="000000"/>
        </w:rPr>
        <w:t xml:space="preserve"> spremni da ga podrže u godinama koje dolaze. Pored toga, najbolje prakse iz regiona u pogledu </w:t>
      </w:r>
      <w:r w:rsidR="008C12E8">
        <w:rPr>
          <w:rStyle w:val="apple-style-span"/>
          <w:color w:val="000000"/>
        </w:rPr>
        <w:t xml:space="preserve">filmskih festivala </w:t>
      </w:r>
      <w:r w:rsidR="008C12E8" w:rsidRPr="008C12E8">
        <w:rPr>
          <w:rStyle w:val="apple-style-span"/>
          <w:color w:val="000000"/>
        </w:rPr>
        <w:t xml:space="preserve">ljudskih prava </w:t>
      </w:r>
      <w:r w:rsidR="008C12E8">
        <w:rPr>
          <w:rStyle w:val="apple-style-span"/>
          <w:color w:val="000000"/>
        </w:rPr>
        <w:t>pokazuju da su</w:t>
      </w:r>
      <w:r w:rsidR="008C12E8" w:rsidRPr="008C12E8">
        <w:rPr>
          <w:rStyle w:val="apple-style-span"/>
          <w:color w:val="000000"/>
        </w:rPr>
        <w:t xml:space="preserve"> donatori veoma zainteresovani za ovakav pristup </w:t>
      </w:r>
      <w:r w:rsidR="008C12E8">
        <w:rPr>
          <w:rStyle w:val="apple-style-span"/>
          <w:color w:val="000000"/>
        </w:rPr>
        <w:t>složenoj</w:t>
      </w:r>
      <w:r w:rsidR="008C12E8" w:rsidRPr="008C12E8">
        <w:rPr>
          <w:rStyle w:val="apple-style-span"/>
          <w:color w:val="000000"/>
        </w:rPr>
        <w:t xml:space="preserve"> tem</w:t>
      </w:r>
      <w:r w:rsidR="008C12E8">
        <w:rPr>
          <w:rStyle w:val="apple-style-span"/>
          <w:color w:val="000000"/>
        </w:rPr>
        <w:t>i</w:t>
      </w:r>
      <w:r w:rsidR="008C12E8" w:rsidRPr="008C12E8">
        <w:rPr>
          <w:rStyle w:val="apple-style-span"/>
          <w:color w:val="000000"/>
        </w:rPr>
        <w:t xml:space="preserve"> ljudskih prava.</w:t>
      </w:r>
      <w:r w:rsidR="00A837E0">
        <w:rPr>
          <w:rStyle w:val="apple-style-span"/>
          <w:color w:val="000000"/>
        </w:rPr>
        <w:t xml:space="preserve"> </w:t>
      </w:r>
      <w:r w:rsidR="00113B63" w:rsidRPr="00113B63">
        <w:rPr>
          <w:lang w:val="sl-SI"/>
        </w:rPr>
        <w:t>Treći aspekat održivosti podrazumjeva blisku saradnju sa rel</w:t>
      </w:r>
      <w:r w:rsidR="00113B63">
        <w:rPr>
          <w:lang w:val="sl-SI"/>
        </w:rPr>
        <w:t>e</w:t>
      </w:r>
      <w:r w:rsidR="00113B63" w:rsidRPr="00113B63">
        <w:rPr>
          <w:lang w:val="sl-SI"/>
        </w:rPr>
        <w:t>vantim kulturnim institucijama (KIC, Ministarstvo kulture) koji će u kontinuitetu promovisati naš festival i to kroz distribuciju filmskog kataloga</w:t>
      </w:r>
      <w:r w:rsidR="00113B63">
        <w:rPr>
          <w:lang w:val="sl-SI"/>
        </w:rPr>
        <w:t xml:space="preserve"> koji će služiti kao publikacija našeg dostignuća.</w:t>
      </w:r>
      <w:r w:rsidR="0022174D">
        <w:rPr>
          <w:lang w:val="sl-SI"/>
        </w:rPr>
        <w:t xml:space="preserve"> I na kraju kao najvažniji elemenat održiv</w:t>
      </w:r>
      <w:r w:rsidR="006E7B48">
        <w:rPr>
          <w:lang w:val="sl-SI"/>
        </w:rPr>
        <w:t xml:space="preserve">osti jeste i web stranica </w:t>
      </w:r>
      <w:hyperlink r:id="rId9" w:history="1">
        <w:r w:rsidR="006E7B48">
          <w:rPr>
            <w:rStyle w:val="Hyperlink"/>
          </w:rPr>
          <w:t>http://www.ubrzaj.me/</w:t>
        </w:r>
      </w:hyperlink>
      <w:r w:rsidR="006E7B48">
        <w:rPr>
          <w:lang w:val="sl-SI"/>
        </w:rPr>
        <w:t xml:space="preserve"> </w:t>
      </w:r>
      <w:r w:rsidR="006E7B48" w:rsidRPr="006E7B48">
        <w:rPr>
          <w:lang w:val="sl-SI"/>
        </w:rPr>
        <w:t>koja će služiti daljoj promociji filmskog festivala. Na stranici će biti dostupne informacije o projektu i njegovom cilju, informacije o projekcijama, kao i osnovne informacije o filmovima i autorima.</w:t>
      </w:r>
    </w:p>
    <w:p w:rsidR="00113B63" w:rsidRPr="00113B63" w:rsidRDefault="00113B63" w:rsidP="00614FEF">
      <w:pPr>
        <w:tabs>
          <w:tab w:val="left" w:pos="-720"/>
        </w:tabs>
        <w:suppressAutoHyphens/>
        <w:jc w:val="both"/>
        <w:rPr>
          <w:lang w:val="sl-SI"/>
        </w:rPr>
      </w:pPr>
    </w:p>
    <w:p w:rsidR="00614FEF" w:rsidRPr="00934DB6" w:rsidRDefault="00614FEF" w:rsidP="002F4574">
      <w:pPr>
        <w:spacing w:after="200"/>
        <w:rPr>
          <w:b/>
        </w:rPr>
      </w:pPr>
      <w:r>
        <w:t>3.</w:t>
      </w:r>
      <w:r>
        <w:tab/>
      </w:r>
      <w:r w:rsidRPr="00934DB6">
        <w:rPr>
          <w:b/>
        </w:rPr>
        <w:t xml:space="preserve">Budžet </w:t>
      </w:r>
    </w:p>
    <w:p w:rsidR="002F4574" w:rsidRDefault="002F4574" w:rsidP="002F4574">
      <w:pPr>
        <w:tabs>
          <w:tab w:val="left" w:pos="2880"/>
          <w:tab w:val="left" w:pos="3600"/>
          <w:tab w:val="left" w:pos="4320"/>
          <w:tab w:val="left" w:pos="5040"/>
          <w:tab w:val="left" w:pos="5760"/>
          <w:tab w:val="left" w:pos="6480"/>
          <w:tab w:val="right" w:pos="8789"/>
        </w:tabs>
        <w:suppressAutoHyphens/>
        <w:jc w:val="both"/>
        <w:rPr>
          <w:lang w:val="sl-SI"/>
        </w:rPr>
      </w:pPr>
      <w:r>
        <w:rPr>
          <w:lang w:val="sl-SI"/>
        </w:rPr>
        <w:t>Budžet popuniti u sljedećoj formi, uz navođenje, ukoliko očekujete i drugih izvora finansiranja (od koga to očekujete i u kojem dijelu budžeta):</w:t>
      </w:r>
    </w:p>
    <w:tbl>
      <w:tblPr>
        <w:tblW w:w="10988" w:type="dxa"/>
        <w:tblInd w:w="-612" w:type="dxa"/>
        <w:tblLayout w:type="fixed"/>
        <w:tblLook w:val="0000"/>
      </w:tblPr>
      <w:tblGrid>
        <w:gridCol w:w="558"/>
        <w:gridCol w:w="4111"/>
        <w:gridCol w:w="1091"/>
        <w:gridCol w:w="846"/>
        <w:gridCol w:w="851"/>
        <w:gridCol w:w="1183"/>
        <w:gridCol w:w="1080"/>
        <w:gridCol w:w="1268"/>
      </w:tblGrid>
      <w:tr w:rsidR="00CC642A" w:rsidTr="00895F2E">
        <w:tc>
          <w:tcPr>
            <w:tcW w:w="558" w:type="dxa"/>
            <w:tcBorders>
              <w:top w:val="single" w:sz="4" w:space="0" w:color="000000"/>
              <w:left w:val="single" w:sz="4" w:space="0" w:color="000000"/>
              <w:bottom w:val="single" w:sz="4" w:space="0" w:color="000000"/>
            </w:tcBorders>
          </w:tcPr>
          <w:p w:rsidR="00CC642A" w:rsidRPr="00CC642A" w:rsidRDefault="00CC642A" w:rsidP="006E0F87">
            <w:pPr>
              <w:snapToGrid w:val="0"/>
              <w:rPr>
                <w:b/>
                <w:bCs/>
                <w:color w:val="000000"/>
                <w:sz w:val="22"/>
                <w:szCs w:val="22"/>
              </w:rPr>
            </w:pPr>
            <w:r w:rsidRPr="00CC642A">
              <w:rPr>
                <w:b/>
                <w:bCs/>
                <w:color w:val="000000"/>
                <w:sz w:val="22"/>
                <w:szCs w:val="22"/>
              </w:rPr>
              <w:t>Rb.</w:t>
            </w:r>
          </w:p>
        </w:tc>
        <w:tc>
          <w:tcPr>
            <w:tcW w:w="4111" w:type="dxa"/>
            <w:tcBorders>
              <w:top w:val="single" w:sz="4" w:space="0" w:color="000000"/>
              <w:left w:val="single" w:sz="4" w:space="0" w:color="000000"/>
              <w:bottom w:val="single" w:sz="4" w:space="0" w:color="000000"/>
            </w:tcBorders>
          </w:tcPr>
          <w:p w:rsidR="00CC642A" w:rsidRPr="00CC642A" w:rsidRDefault="00CC642A" w:rsidP="006E0F87">
            <w:pPr>
              <w:snapToGrid w:val="0"/>
              <w:jc w:val="center"/>
              <w:rPr>
                <w:b/>
                <w:bCs/>
                <w:color w:val="000000"/>
                <w:sz w:val="22"/>
                <w:szCs w:val="22"/>
              </w:rPr>
            </w:pPr>
            <w:r w:rsidRPr="00CC642A">
              <w:rPr>
                <w:b/>
                <w:bCs/>
                <w:color w:val="000000"/>
                <w:sz w:val="22"/>
                <w:szCs w:val="22"/>
              </w:rPr>
              <w:t>Kategorija troškova</w:t>
            </w:r>
          </w:p>
        </w:tc>
        <w:tc>
          <w:tcPr>
            <w:tcW w:w="1091" w:type="dxa"/>
            <w:tcBorders>
              <w:top w:val="single" w:sz="4" w:space="0" w:color="000000"/>
              <w:left w:val="single" w:sz="4" w:space="0" w:color="000000"/>
              <w:bottom w:val="single" w:sz="4" w:space="0" w:color="000000"/>
            </w:tcBorders>
          </w:tcPr>
          <w:p w:rsidR="00CC642A" w:rsidRPr="00CC642A" w:rsidRDefault="00CC642A" w:rsidP="006E0F87">
            <w:pPr>
              <w:snapToGrid w:val="0"/>
              <w:jc w:val="center"/>
              <w:rPr>
                <w:b/>
                <w:bCs/>
                <w:color w:val="000000"/>
                <w:sz w:val="22"/>
                <w:szCs w:val="22"/>
              </w:rPr>
            </w:pPr>
            <w:r w:rsidRPr="00CC642A">
              <w:rPr>
                <w:b/>
                <w:bCs/>
                <w:color w:val="000000"/>
                <w:sz w:val="22"/>
                <w:szCs w:val="22"/>
              </w:rPr>
              <w:t>Jed.</w:t>
            </w:r>
          </w:p>
          <w:p w:rsidR="00CC642A" w:rsidRPr="00CC642A" w:rsidRDefault="00934DB6" w:rsidP="006E0F87">
            <w:pPr>
              <w:jc w:val="center"/>
              <w:rPr>
                <w:b/>
                <w:bCs/>
                <w:color w:val="000000"/>
                <w:sz w:val="22"/>
                <w:szCs w:val="22"/>
              </w:rPr>
            </w:pPr>
            <w:r>
              <w:rPr>
                <w:b/>
                <w:bCs/>
                <w:color w:val="000000"/>
                <w:sz w:val="22"/>
                <w:szCs w:val="22"/>
              </w:rPr>
              <w:t>m</w:t>
            </w:r>
            <w:r w:rsidR="00CC642A" w:rsidRPr="00CC642A">
              <w:rPr>
                <w:b/>
                <w:bCs/>
                <w:color w:val="000000"/>
                <w:sz w:val="22"/>
                <w:szCs w:val="22"/>
              </w:rPr>
              <w:t>jere</w:t>
            </w:r>
          </w:p>
        </w:tc>
        <w:tc>
          <w:tcPr>
            <w:tcW w:w="846" w:type="dxa"/>
            <w:tcBorders>
              <w:top w:val="single" w:sz="4" w:space="0" w:color="000000"/>
              <w:left w:val="single" w:sz="4" w:space="0" w:color="000000"/>
              <w:bottom w:val="single" w:sz="4" w:space="0" w:color="000000"/>
            </w:tcBorders>
          </w:tcPr>
          <w:p w:rsidR="00CC642A" w:rsidRPr="00CC642A" w:rsidRDefault="00CC642A" w:rsidP="006E0F87">
            <w:pPr>
              <w:snapToGrid w:val="0"/>
              <w:jc w:val="center"/>
              <w:rPr>
                <w:b/>
                <w:bCs/>
                <w:color w:val="000000"/>
                <w:sz w:val="22"/>
                <w:szCs w:val="22"/>
                <w:lang w:val="es-ES"/>
              </w:rPr>
            </w:pPr>
            <w:r w:rsidRPr="00CC642A">
              <w:rPr>
                <w:b/>
                <w:bCs/>
                <w:color w:val="000000"/>
                <w:sz w:val="22"/>
                <w:szCs w:val="22"/>
                <w:lang w:val="es-ES"/>
              </w:rPr>
              <w:t>Cijena/</w:t>
            </w:r>
          </w:p>
          <w:p w:rsidR="00CC642A" w:rsidRPr="00CC642A" w:rsidRDefault="00934DB6" w:rsidP="006E0F87">
            <w:pPr>
              <w:jc w:val="center"/>
              <w:rPr>
                <w:b/>
                <w:bCs/>
                <w:color w:val="000000"/>
                <w:sz w:val="22"/>
                <w:szCs w:val="22"/>
                <w:lang w:val="es-ES"/>
              </w:rPr>
            </w:pPr>
            <w:r>
              <w:rPr>
                <w:b/>
                <w:bCs/>
                <w:color w:val="000000"/>
                <w:sz w:val="22"/>
                <w:szCs w:val="22"/>
                <w:lang w:val="es-ES"/>
              </w:rPr>
              <w:t>jed. m</w:t>
            </w:r>
            <w:r w:rsidR="00CC642A" w:rsidRPr="00CC642A">
              <w:rPr>
                <w:b/>
                <w:bCs/>
                <w:color w:val="000000"/>
                <w:sz w:val="22"/>
                <w:szCs w:val="22"/>
                <w:lang w:val="es-ES"/>
              </w:rPr>
              <w:t>jere</w:t>
            </w:r>
          </w:p>
        </w:tc>
        <w:tc>
          <w:tcPr>
            <w:tcW w:w="851" w:type="dxa"/>
            <w:tcBorders>
              <w:top w:val="single" w:sz="4" w:space="0" w:color="000000"/>
              <w:left w:val="single" w:sz="4" w:space="0" w:color="000000"/>
              <w:bottom w:val="single" w:sz="4" w:space="0" w:color="000000"/>
            </w:tcBorders>
          </w:tcPr>
          <w:p w:rsidR="00CC642A" w:rsidRPr="00CC642A" w:rsidRDefault="00CC642A" w:rsidP="006E0F87">
            <w:pPr>
              <w:snapToGrid w:val="0"/>
              <w:jc w:val="center"/>
              <w:rPr>
                <w:b/>
                <w:bCs/>
                <w:color w:val="000000"/>
                <w:sz w:val="22"/>
                <w:szCs w:val="22"/>
                <w:lang w:val="hr-HR"/>
              </w:rPr>
            </w:pPr>
            <w:r w:rsidRPr="00CC642A">
              <w:rPr>
                <w:b/>
                <w:bCs/>
                <w:color w:val="000000"/>
                <w:sz w:val="22"/>
                <w:szCs w:val="22"/>
              </w:rPr>
              <w:t>Br</w:t>
            </w:r>
            <w:r w:rsidRPr="00CC642A">
              <w:rPr>
                <w:b/>
                <w:bCs/>
                <w:color w:val="000000"/>
                <w:sz w:val="22"/>
                <w:szCs w:val="22"/>
                <w:lang w:val="hr-HR"/>
              </w:rPr>
              <w:t>oj</w:t>
            </w:r>
          </w:p>
          <w:p w:rsidR="00CC642A" w:rsidRPr="00CC642A" w:rsidRDefault="00CC642A" w:rsidP="006E0F87">
            <w:pPr>
              <w:rPr>
                <w:b/>
                <w:bCs/>
                <w:color w:val="000000"/>
                <w:sz w:val="22"/>
                <w:szCs w:val="22"/>
                <w:lang w:val="en-GB"/>
              </w:rPr>
            </w:pPr>
          </w:p>
        </w:tc>
        <w:tc>
          <w:tcPr>
            <w:tcW w:w="1183" w:type="dxa"/>
            <w:tcBorders>
              <w:top w:val="single" w:sz="4" w:space="0" w:color="000000"/>
              <w:left w:val="single" w:sz="4" w:space="0" w:color="000000"/>
              <w:bottom w:val="single" w:sz="4" w:space="0" w:color="000000"/>
            </w:tcBorders>
          </w:tcPr>
          <w:p w:rsidR="00CC642A" w:rsidRPr="00CC642A" w:rsidRDefault="00CC642A" w:rsidP="006E0F87">
            <w:pPr>
              <w:snapToGrid w:val="0"/>
              <w:rPr>
                <w:b/>
                <w:bCs/>
                <w:color w:val="000000"/>
                <w:sz w:val="22"/>
                <w:szCs w:val="22"/>
              </w:rPr>
            </w:pPr>
            <w:r w:rsidRPr="00CC642A">
              <w:rPr>
                <w:b/>
                <w:bCs/>
                <w:color w:val="000000"/>
                <w:sz w:val="22"/>
                <w:szCs w:val="22"/>
              </w:rPr>
              <w:t>Ukupno</w:t>
            </w:r>
            <w:r w:rsidRPr="00CC642A">
              <w:rPr>
                <w:b/>
                <w:bCs/>
                <w:color w:val="000000"/>
                <w:sz w:val="22"/>
                <w:szCs w:val="22"/>
                <w:lang w:val="hr-HR"/>
              </w:rPr>
              <w:t xml:space="preserve">  </w:t>
            </w:r>
            <w:r w:rsidRPr="00CC642A">
              <w:rPr>
                <w:b/>
                <w:bCs/>
                <w:color w:val="000000"/>
                <w:sz w:val="22"/>
                <w:szCs w:val="22"/>
              </w:rPr>
              <w:t>EUR</w:t>
            </w:r>
          </w:p>
        </w:tc>
        <w:tc>
          <w:tcPr>
            <w:tcW w:w="1080" w:type="dxa"/>
            <w:tcBorders>
              <w:top w:val="single" w:sz="4" w:space="0" w:color="000000"/>
              <w:left w:val="single" w:sz="4" w:space="0" w:color="000000"/>
              <w:bottom w:val="single" w:sz="4" w:space="0" w:color="000000"/>
            </w:tcBorders>
          </w:tcPr>
          <w:p w:rsidR="00CC642A" w:rsidRPr="00CC642A" w:rsidRDefault="00CC642A" w:rsidP="006E0F87">
            <w:pPr>
              <w:snapToGrid w:val="0"/>
              <w:jc w:val="center"/>
              <w:rPr>
                <w:b/>
                <w:bCs/>
                <w:color w:val="000000"/>
                <w:sz w:val="22"/>
                <w:szCs w:val="22"/>
                <w:lang w:val="it-CH"/>
              </w:rPr>
            </w:pPr>
            <w:r w:rsidRPr="00CC642A">
              <w:rPr>
                <w:b/>
                <w:bCs/>
                <w:color w:val="000000"/>
                <w:sz w:val="22"/>
                <w:szCs w:val="22"/>
                <w:lang w:val="it-CH"/>
              </w:rPr>
              <w:t>Drugi izvori:</w:t>
            </w:r>
          </w:p>
          <w:p w:rsidR="00CC642A" w:rsidRPr="00CC642A" w:rsidRDefault="00CC642A" w:rsidP="006E0F87">
            <w:pPr>
              <w:jc w:val="center"/>
              <w:rPr>
                <w:b/>
                <w:bCs/>
                <w:color w:val="000000"/>
                <w:sz w:val="22"/>
                <w:szCs w:val="22"/>
                <w:lang w:val="it-CH"/>
              </w:rPr>
            </w:pPr>
          </w:p>
        </w:tc>
        <w:tc>
          <w:tcPr>
            <w:tcW w:w="1268" w:type="dxa"/>
            <w:tcBorders>
              <w:top w:val="single" w:sz="4" w:space="0" w:color="000000"/>
              <w:left w:val="single" w:sz="4" w:space="0" w:color="000000"/>
              <w:bottom w:val="single" w:sz="4" w:space="0" w:color="000000"/>
              <w:right w:val="single" w:sz="4" w:space="0" w:color="000000"/>
            </w:tcBorders>
          </w:tcPr>
          <w:p w:rsidR="00CC642A" w:rsidRPr="00CC642A" w:rsidRDefault="00CC642A" w:rsidP="00934DB6">
            <w:pPr>
              <w:snapToGrid w:val="0"/>
              <w:jc w:val="center"/>
              <w:rPr>
                <w:b/>
                <w:bCs/>
                <w:color w:val="000000"/>
                <w:sz w:val="22"/>
                <w:szCs w:val="22"/>
                <w:lang w:val="pl-PL"/>
              </w:rPr>
            </w:pPr>
            <w:r w:rsidRPr="00CC642A">
              <w:rPr>
                <w:b/>
                <w:bCs/>
                <w:color w:val="000000"/>
                <w:sz w:val="22"/>
                <w:szCs w:val="22"/>
                <w:lang w:val="pl-PL"/>
              </w:rPr>
              <w:t>Potražuje se od Komisije</w:t>
            </w:r>
            <w:r w:rsidR="00934DB6">
              <w:rPr>
                <w:b/>
                <w:bCs/>
                <w:color w:val="000000"/>
                <w:sz w:val="22"/>
                <w:szCs w:val="22"/>
                <w:lang w:val="pl-PL"/>
              </w:rPr>
              <w:t>:</w:t>
            </w:r>
          </w:p>
        </w:tc>
      </w:tr>
      <w:tr w:rsidR="00CC642A" w:rsidTr="00895F2E">
        <w:tc>
          <w:tcPr>
            <w:tcW w:w="558" w:type="dxa"/>
            <w:tcBorders>
              <w:left w:val="single" w:sz="4" w:space="0" w:color="000000"/>
              <w:bottom w:val="single" w:sz="4" w:space="0" w:color="000000"/>
            </w:tcBorders>
          </w:tcPr>
          <w:p w:rsidR="00CC642A" w:rsidRDefault="00CC642A" w:rsidP="006E0F87">
            <w:pPr>
              <w:pStyle w:val="TFax5"/>
              <w:keepNext w:val="0"/>
              <w:tabs>
                <w:tab w:val="clear" w:pos="1701"/>
              </w:tabs>
              <w:snapToGrid w:val="0"/>
              <w:spacing w:after="0"/>
              <w:rPr>
                <w:color w:val="000000"/>
                <w:sz w:val="20"/>
                <w:szCs w:val="20"/>
                <w:lang w:val="pl-PL"/>
              </w:rPr>
            </w:pPr>
          </w:p>
        </w:tc>
        <w:tc>
          <w:tcPr>
            <w:tcW w:w="4111" w:type="dxa"/>
            <w:tcBorders>
              <w:left w:val="single" w:sz="4" w:space="0" w:color="000000"/>
              <w:bottom w:val="single" w:sz="4" w:space="0" w:color="000000"/>
            </w:tcBorders>
          </w:tcPr>
          <w:p w:rsidR="00CC642A" w:rsidRDefault="00934DB6" w:rsidP="006E0F87">
            <w:pPr>
              <w:snapToGrid w:val="0"/>
              <w:rPr>
                <w:b/>
                <w:bCs/>
                <w:color w:val="000000"/>
                <w:lang w:val="pl-PL"/>
              </w:rPr>
            </w:pPr>
            <w:r>
              <w:rPr>
                <w:b/>
                <w:bCs/>
                <w:color w:val="000000"/>
                <w:lang w:val="pl-PL"/>
              </w:rPr>
              <w:t>Aktivnost 1</w:t>
            </w:r>
          </w:p>
        </w:tc>
        <w:tc>
          <w:tcPr>
            <w:tcW w:w="1091" w:type="dxa"/>
            <w:tcBorders>
              <w:left w:val="single" w:sz="4" w:space="0" w:color="000000"/>
              <w:bottom w:val="single" w:sz="4" w:space="0" w:color="000000"/>
            </w:tcBorders>
          </w:tcPr>
          <w:p w:rsidR="00CC642A" w:rsidRDefault="00CC642A" w:rsidP="006E0F87">
            <w:pPr>
              <w:snapToGrid w:val="0"/>
              <w:rPr>
                <w:b/>
                <w:bCs/>
                <w:color w:val="000000"/>
                <w:lang w:val="hr-HR"/>
              </w:rPr>
            </w:pPr>
          </w:p>
        </w:tc>
        <w:tc>
          <w:tcPr>
            <w:tcW w:w="846" w:type="dxa"/>
            <w:tcBorders>
              <w:left w:val="single" w:sz="4" w:space="0" w:color="000000"/>
              <w:bottom w:val="single" w:sz="4" w:space="0" w:color="000000"/>
            </w:tcBorders>
          </w:tcPr>
          <w:p w:rsidR="00CC642A" w:rsidRDefault="00CC642A" w:rsidP="006E0F87">
            <w:pPr>
              <w:snapToGrid w:val="0"/>
              <w:rPr>
                <w:b/>
                <w:bCs/>
                <w:color w:val="000000"/>
                <w:lang w:val="hr-HR"/>
              </w:rPr>
            </w:pPr>
          </w:p>
        </w:tc>
        <w:tc>
          <w:tcPr>
            <w:tcW w:w="851" w:type="dxa"/>
            <w:tcBorders>
              <w:left w:val="single" w:sz="4" w:space="0" w:color="000000"/>
              <w:bottom w:val="single" w:sz="4" w:space="0" w:color="000000"/>
            </w:tcBorders>
          </w:tcPr>
          <w:p w:rsidR="00CC642A" w:rsidRDefault="00CC642A" w:rsidP="006E0F87">
            <w:pPr>
              <w:snapToGrid w:val="0"/>
              <w:rPr>
                <w:b/>
                <w:bCs/>
                <w:color w:val="000000"/>
                <w:lang w:val="hr-HR"/>
              </w:rPr>
            </w:pPr>
          </w:p>
        </w:tc>
        <w:tc>
          <w:tcPr>
            <w:tcW w:w="1183" w:type="dxa"/>
            <w:tcBorders>
              <w:left w:val="single" w:sz="4" w:space="0" w:color="000000"/>
              <w:bottom w:val="single" w:sz="4" w:space="0" w:color="000000"/>
            </w:tcBorders>
          </w:tcPr>
          <w:p w:rsidR="00CC642A" w:rsidRDefault="00CC642A" w:rsidP="006E0F87">
            <w:pPr>
              <w:snapToGrid w:val="0"/>
              <w:rPr>
                <w:b/>
                <w:bCs/>
                <w:color w:val="000000"/>
                <w:lang w:val="hr-HR"/>
              </w:rPr>
            </w:pPr>
          </w:p>
        </w:tc>
        <w:tc>
          <w:tcPr>
            <w:tcW w:w="1080" w:type="dxa"/>
            <w:tcBorders>
              <w:left w:val="single" w:sz="4" w:space="0" w:color="000000"/>
              <w:bottom w:val="single" w:sz="4" w:space="0" w:color="000000"/>
            </w:tcBorders>
          </w:tcPr>
          <w:p w:rsidR="00CC642A" w:rsidRDefault="00CC642A" w:rsidP="006E0F87">
            <w:pPr>
              <w:snapToGrid w:val="0"/>
              <w:rPr>
                <w:b/>
                <w:bCs/>
                <w:color w:val="000000"/>
                <w:lang w:val="hr-HR"/>
              </w:rPr>
            </w:pPr>
          </w:p>
        </w:tc>
        <w:tc>
          <w:tcPr>
            <w:tcW w:w="1268" w:type="dxa"/>
            <w:tcBorders>
              <w:left w:val="single" w:sz="4" w:space="0" w:color="000000"/>
              <w:bottom w:val="single" w:sz="4" w:space="0" w:color="000000"/>
              <w:right w:val="single" w:sz="4" w:space="0" w:color="000000"/>
            </w:tcBorders>
          </w:tcPr>
          <w:p w:rsidR="00CC642A" w:rsidRDefault="00CC642A" w:rsidP="006E0F87">
            <w:pPr>
              <w:snapToGrid w:val="0"/>
              <w:rPr>
                <w:b/>
                <w:bCs/>
                <w:color w:val="000000"/>
                <w:lang w:val="hr-HR"/>
              </w:rPr>
            </w:pP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r>
              <w:rPr>
                <w:color w:val="000000"/>
              </w:rPr>
              <w:t>1.</w:t>
            </w:r>
          </w:p>
        </w:tc>
        <w:tc>
          <w:tcPr>
            <w:tcW w:w="4111" w:type="dxa"/>
            <w:tcBorders>
              <w:left w:val="single" w:sz="4" w:space="0" w:color="000000"/>
              <w:bottom w:val="single" w:sz="4" w:space="0" w:color="000000"/>
            </w:tcBorders>
          </w:tcPr>
          <w:p w:rsidR="00CC642A" w:rsidRDefault="00981865" w:rsidP="00934DB6">
            <w:pPr>
              <w:snapToGrid w:val="0"/>
              <w:rPr>
                <w:color w:val="000000"/>
                <w:lang w:val="pl-PL"/>
              </w:rPr>
            </w:pPr>
            <w:r>
              <w:rPr>
                <w:color w:val="000000"/>
                <w:lang w:val="pl-PL"/>
              </w:rPr>
              <w:t>Autorska prava za filmove</w:t>
            </w:r>
          </w:p>
        </w:tc>
        <w:tc>
          <w:tcPr>
            <w:tcW w:w="1091" w:type="dxa"/>
            <w:tcBorders>
              <w:left w:val="single" w:sz="4" w:space="0" w:color="000000"/>
              <w:bottom w:val="single" w:sz="4" w:space="0" w:color="000000"/>
            </w:tcBorders>
          </w:tcPr>
          <w:p w:rsidR="00CC642A" w:rsidRDefault="00A90AE3" w:rsidP="006E0F87">
            <w:pPr>
              <w:snapToGrid w:val="0"/>
              <w:jc w:val="right"/>
              <w:rPr>
                <w:color w:val="000000"/>
                <w:lang w:val="hr-HR"/>
              </w:rPr>
            </w:pPr>
            <w:r>
              <w:rPr>
                <w:color w:val="000000"/>
                <w:lang w:val="hr-HR"/>
              </w:rPr>
              <w:t>Po filmu</w:t>
            </w:r>
          </w:p>
        </w:tc>
        <w:tc>
          <w:tcPr>
            <w:tcW w:w="846"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250</w:t>
            </w:r>
          </w:p>
        </w:tc>
        <w:tc>
          <w:tcPr>
            <w:tcW w:w="851"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18</w:t>
            </w:r>
          </w:p>
        </w:tc>
        <w:tc>
          <w:tcPr>
            <w:tcW w:w="1183"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4,500</w:t>
            </w:r>
          </w:p>
        </w:tc>
        <w:tc>
          <w:tcPr>
            <w:tcW w:w="1080"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3,300</w:t>
            </w:r>
          </w:p>
        </w:tc>
        <w:tc>
          <w:tcPr>
            <w:tcW w:w="1268" w:type="dxa"/>
            <w:tcBorders>
              <w:left w:val="single" w:sz="4" w:space="0" w:color="000000"/>
              <w:bottom w:val="single" w:sz="4" w:space="0" w:color="000000"/>
              <w:right w:val="single" w:sz="4" w:space="0" w:color="000000"/>
            </w:tcBorders>
          </w:tcPr>
          <w:p w:rsidR="00CC642A" w:rsidRDefault="00981865" w:rsidP="006E0F87">
            <w:pPr>
              <w:snapToGrid w:val="0"/>
              <w:jc w:val="right"/>
              <w:rPr>
                <w:color w:val="000000"/>
              </w:rPr>
            </w:pPr>
            <w:r>
              <w:rPr>
                <w:color w:val="000000"/>
              </w:rPr>
              <w:t>1,200</w:t>
            </w:r>
          </w:p>
        </w:tc>
      </w:tr>
      <w:tr w:rsidR="00CC642A" w:rsidRPr="00E33C74" w:rsidTr="00895F2E">
        <w:tc>
          <w:tcPr>
            <w:tcW w:w="558" w:type="dxa"/>
            <w:tcBorders>
              <w:left w:val="single" w:sz="4" w:space="0" w:color="000000"/>
              <w:bottom w:val="single" w:sz="4" w:space="0" w:color="000000"/>
            </w:tcBorders>
          </w:tcPr>
          <w:p w:rsidR="00CC642A" w:rsidRPr="00E33C74" w:rsidRDefault="00CC642A" w:rsidP="006E0F87">
            <w:pPr>
              <w:snapToGrid w:val="0"/>
            </w:pPr>
            <w:r w:rsidRPr="00E33C74">
              <w:t>2.</w:t>
            </w:r>
          </w:p>
        </w:tc>
        <w:tc>
          <w:tcPr>
            <w:tcW w:w="4111" w:type="dxa"/>
            <w:tcBorders>
              <w:left w:val="single" w:sz="4" w:space="0" w:color="000000"/>
              <w:bottom w:val="single" w:sz="4" w:space="0" w:color="000000"/>
            </w:tcBorders>
          </w:tcPr>
          <w:p w:rsidR="00CC642A" w:rsidRPr="00E33C74" w:rsidRDefault="00981865" w:rsidP="00A17089">
            <w:pPr>
              <w:snapToGrid w:val="0"/>
            </w:pPr>
            <w:r>
              <w:t xml:space="preserve">Troškovi prevoza za kopije </w:t>
            </w:r>
            <w:r w:rsidR="00A17089">
              <w:t>projekcija</w:t>
            </w:r>
          </w:p>
        </w:tc>
        <w:tc>
          <w:tcPr>
            <w:tcW w:w="1091" w:type="dxa"/>
            <w:tcBorders>
              <w:left w:val="single" w:sz="4" w:space="0" w:color="000000"/>
              <w:bottom w:val="single" w:sz="4" w:space="0" w:color="000000"/>
            </w:tcBorders>
          </w:tcPr>
          <w:p w:rsidR="00CC642A" w:rsidRPr="00E33C74" w:rsidRDefault="00981865" w:rsidP="006E0F87">
            <w:pPr>
              <w:snapToGrid w:val="0"/>
              <w:jc w:val="right"/>
              <w:rPr>
                <w:lang w:val="hr-HR"/>
              </w:rPr>
            </w:pPr>
            <w:r>
              <w:rPr>
                <w:lang w:val="hr-HR"/>
              </w:rPr>
              <w:t>Ukupna suma</w:t>
            </w:r>
          </w:p>
        </w:tc>
        <w:tc>
          <w:tcPr>
            <w:tcW w:w="846" w:type="dxa"/>
            <w:tcBorders>
              <w:left w:val="single" w:sz="4" w:space="0" w:color="000000"/>
              <w:bottom w:val="single" w:sz="4" w:space="0" w:color="000000"/>
            </w:tcBorders>
          </w:tcPr>
          <w:p w:rsidR="00CC642A" w:rsidRPr="00E33C74" w:rsidRDefault="00981865" w:rsidP="006E0F87">
            <w:pPr>
              <w:snapToGrid w:val="0"/>
              <w:jc w:val="right"/>
            </w:pPr>
            <w:r>
              <w:t>400</w:t>
            </w:r>
          </w:p>
        </w:tc>
        <w:tc>
          <w:tcPr>
            <w:tcW w:w="851" w:type="dxa"/>
            <w:tcBorders>
              <w:left w:val="single" w:sz="4" w:space="0" w:color="000000"/>
              <w:bottom w:val="single" w:sz="4" w:space="0" w:color="000000"/>
            </w:tcBorders>
          </w:tcPr>
          <w:p w:rsidR="00CC642A" w:rsidRPr="00E33C74" w:rsidRDefault="00CC642A" w:rsidP="006E0F87">
            <w:pPr>
              <w:snapToGrid w:val="0"/>
              <w:jc w:val="right"/>
            </w:pPr>
          </w:p>
        </w:tc>
        <w:tc>
          <w:tcPr>
            <w:tcW w:w="1183" w:type="dxa"/>
            <w:tcBorders>
              <w:left w:val="single" w:sz="4" w:space="0" w:color="000000"/>
              <w:bottom w:val="single" w:sz="4" w:space="0" w:color="000000"/>
            </w:tcBorders>
          </w:tcPr>
          <w:p w:rsidR="00CC642A" w:rsidRPr="00E33C74" w:rsidRDefault="00981865" w:rsidP="006E0F87">
            <w:pPr>
              <w:snapToGrid w:val="0"/>
              <w:jc w:val="right"/>
            </w:pPr>
            <w:r>
              <w:t>400</w:t>
            </w:r>
          </w:p>
        </w:tc>
        <w:tc>
          <w:tcPr>
            <w:tcW w:w="1080" w:type="dxa"/>
            <w:tcBorders>
              <w:left w:val="single" w:sz="4" w:space="0" w:color="000000"/>
              <w:bottom w:val="single" w:sz="4" w:space="0" w:color="000000"/>
            </w:tcBorders>
          </w:tcPr>
          <w:p w:rsidR="00CC642A" w:rsidRPr="00E33C74" w:rsidRDefault="00981865" w:rsidP="006E0F87">
            <w:pPr>
              <w:snapToGrid w:val="0"/>
              <w:jc w:val="right"/>
            </w:pPr>
            <w:r>
              <w:t>0</w:t>
            </w:r>
          </w:p>
        </w:tc>
        <w:tc>
          <w:tcPr>
            <w:tcW w:w="1268" w:type="dxa"/>
            <w:tcBorders>
              <w:left w:val="single" w:sz="4" w:space="0" w:color="000000"/>
              <w:bottom w:val="single" w:sz="4" w:space="0" w:color="000000"/>
              <w:right w:val="single" w:sz="4" w:space="0" w:color="000000"/>
            </w:tcBorders>
          </w:tcPr>
          <w:p w:rsidR="00CC642A" w:rsidRPr="00E33C74" w:rsidRDefault="00981865" w:rsidP="006E0F87">
            <w:pPr>
              <w:snapToGrid w:val="0"/>
              <w:jc w:val="right"/>
            </w:pPr>
            <w:r>
              <w:t>400</w:t>
            </w: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r>
              <w:rPr>
                <w:color w:val="000000"/>
              </w:rPr>
              <w:t>3.</w:t>
            </w:r>
          </w:p>
        </w:tc>
        <w:tc>
          <w:tcPr>
            <w:tcW w:w="4111" w:type="dxa"/>
            <w:tcBorders>
              <w:left w:val="single" w:sz="4" w:space="0" w:color="000000"/>
              <w:bottom w:val="single" w:sz="4" w:space="0" w:color="000000"/>
            </w:tcBorders>
          </w:tcPr>
          <w:p w:rsidR="00CC642A" w:rsidRDefault="00981865" w:rsidP="00934DB6">
            <w:pPr>
              <w:snapToGrid w:val="0"/>
              <w:rPr>
                <w:color w:val="000000"/>
              </w:rPr>
            </w:pPr>
            <w:r>
              <w:rPr>
                <w:color w:val="000000"/>
              </w:rPr>
              <w:t>Prevod filmova</w:t>
            </w:r>
          </w:p>
        </w:tc>
        <w:tc>
          <w:tcPr>
            <w:tcW w:w="1091"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Ukupna suma</w:t>
            </w:r>
          </w:p>
        </w:tc>
        <w:tc>
          <w:tcPr>
            <w:tcW w:w="846"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500</w:t>
            </w:r>
          </w:p>
        </w:tc>
        <w:tc>
          <w:tcPr>
            <w:tcW w:w="851" w:type="dxa"/>
            <w:tcBorders>
              <w:left w:val="single" w:sz="4" w:space="0" w:color="000000"/>
              <w:bottom w:val="single" w:sz="4" w:space="0" w:color="000000"/>
            </w:tcBorders>
          </w:tcPr>
          <w:p w:rsidR="00CC642A" w:rsidRDefault="00CC642A" w:rsidP="006E0F87">
            <w:pPr>
              <w:snapToGrid w:val="0"/>
              <w:jc w:val="right"/>
              <w:rPr>
                <w:color w:val="000000"/>
              </w:rPr>
            </w:pPr>
          </w:p>
        </w:tc>
        <w:tc>
          <w:tcPr>
            <w:tcW w:w="1183"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500</w:t>
            </w:r>
          </w:p>
        </w:tc>
        <w:tc>
          <w:tcPr>
            <w:tcW w:w="1080" w:type="dxa"/>
            <w:tcBorders>
              <w:left w:val="single" w:sz="4" w:space="0" w:color="000000"/>
              <w:bottom w:val="single" w:sz="4" w:space="0" w:color="000000"/>
            </w:tcBorders>
          </w:tcPr>
          <w:p w:rsidR="00CC642A" w:rsidRDefault="00981865"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CC642A" w:rsidRDefault="00981865" w:rsidP="006E0F87">
            <w:pPr>
              <w:snapToGrid w:val="0"/>
              <w:jc w:val="right"/>
              <w:rPr>
                <w:color w:val="000000"/>
              </w:rPr>
            </w:pPr>
            <w:r>
              <w:rPr>
                <w:color w:val="000000"/>
              </w:rPr>
              <w:t>500</w:t>
            </w: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r>
              <w:rPr>
                <w:color w:val="000000"/>
              </w:rPr>
              <w:t>4.</w:t>
            </w:r>
          </w:p>
        </w:tc>
        <w:tc>
          <w:tcPr>
            <w:tcW w:w="4111" w:type="dxa"/>
            <w:tcBorders>
              <w:left w:val="single" w:sz="4" w:space="0" w:color="000000"/>
              <w:bottom w:val="single" w:sz="4" w:space="0" w:color="000000"/>
            </w:tcBorders>
          </w:tcPr>
          <w:p w:rsidR="00CC642A" w:rsidRPr="00A95E9D" w:rsidRDefault="00A17089" w:rsidP="006E0F87">
            <w:pPr>
              <w:snapToGrid w:val="0"/>
              <w:rPr>
                <w:color w:val="000000"/>
              </w:rPr>
            </w:pPr>
            <w:r>
              <w:rPr>
                <w:color w:val="000000"/>
              </w:rPr>
              <w:t>Titlovanje filmova</w:t>
            </w:r>
          </w:p>
        </w:tc>
        <w:tc>
          <w:tcPr>
            <w:tcW w:w="1091" w:type="dxa"/>
            <w:tcBorders>
              <w:left w:val="single" w:sz="4" w:space="0" w:color="000000"/>
              <w:bottom w:val="single" w:sz="4" w:space="0" w:color="000000"/>
            </w:tcBorders>
          </w:tcPr>
          <w:p w:rsidR="00CC642A" w:rsidRDefault="00A17089" w:rsidP="006E0F87">
            <w:pPr>
              <w:snapToGrid w:val="0"/>
              <w:jc w:val="right"/>
              <w:rPr>
                <w:color w:val="000000"/>
                <w:lang w:val="hr-HR"/>
              </w:rPr>
            </w:pPr>
            <w:r>
              <w:rPr>
                <w:color w:val="000000"/>
                <w:lang w:val="hr-HR"/>
              </w:rPr>
              <w:t>Ukupna suma</w:t>
            </w:r>
          </w:p>
        </w:tc>
        <w:tc>
          <w:tcPr>
            <w:tcW w:w="846"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400</w:t>
            </w:r>
          </w:p>
        </w:tc>
        <w:tc>
          <w:tcPr>
            <w:tcW w:w="851" w:type="dxa"/>
            <w:tcBorders>
              <w:left w:val="single" w:sz="4" w:space="0" w:color="000000"/>
              <w:bottom w:val="single" w:sz="4" w:space="0" w:color="000000"/>
            </w:tcBorders>
          </w:tcPr>
          <w:p w:rsidR="00CC642A" w:rsidRDefault="00CC642A" w:rsidP="006E0F87">
            <w:pPr>
              <w:snapToGrid w:val="0"/>
              <w:jc w:val="right"/>
              <w:rPr>
                <w:color w:val="000000"/>
              </w:rPr>
            </w:pPr>
          </w:p>
        </w:tc>
        <w:tc>
          <w:tcPr>
            <w:tcW w:w="1183"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400</w:t>
            </w:r>
          </w:p>
        </w:tc>
        <w:tc>
          <w:tcPr>
            <w:tcW w:w="1080"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CC642A" w:rsidRDefault="00A17089" w:rsidP="006E0F87">
            <w:pPr>
              <w:snapToGrid w:val="0"/>
              <w:jc w:val="right"/>
              <w:rPr>
                <w:color w:val="000000"/>
              </w:rPr>
            </w:pPr>
            <w:r>
              <w:rPr>
                <w:color w:val="000000"/>
              </w:rPr>
              <w:t>400</w:t>
            </w: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r>
              <w:rPr>
                <w:color w:val="000000"/>
              </w:rPr>
              <w:t>5.</w:t>
            </w:r>
          </w:p>
        </w:tc>
        <w:tc>
          <w:tcPr>
            <w:tcW w:w="4111" w:type="dxa"/>
            <w:tcBorders>
              <w:left w:val="single" w:sz="4" w:space="0" w:color="000000"/>
              <w:bottom w:val="single" w:sz="4" w:space="0" w:color="000000"/>
            </w:tcBorders>
          </w:tcPr>
          <w:p w:rsidR="00CC642A" w:rsidRDefault="00A17089" w:rsidP="006E0F87">
            <w:pPr>
              <w:snapToGrid w:val="0"/>
              <w:rPr>
                <w:color w:val="000000"/>
              </w:rPr>
            </w:pPr>
            <w:r>
              <w:rPr>
                <w:color w:val="000000"/>
              </w:rPr>
              <w:t>Dizajn kataloga, majica, flajera i sl.</w:t>
            </w:r>
          </w:p>
        </w:tc>
        <w:tc>
          <w:tcPr>
            <w:tcW w:w="1091"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Mjesec</w:t>
            </w:r>
          </w:p>
        </w:tc>
        <w:tc>
          <w:tcPr>
            <w:tcW w:w="846"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800</w:t>
            </w:r>
          </w:p>
        </w:tc>
        <w:tc>
          <w:tcPr>
            <w:tcW w:w="851"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1</w:t>
            </w:r>
          </w:p>
        </w:tc>
        <w:tc>
          <w:tcPr>
            <w:tcW w:w="1183"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800</w:t>
            </w:r>
          </w:p>
        </w:tc>
        <w:tc>
          <w:tcPr>
            <w:tcW w:w="1080" w:type="dxa"/>
            <w:tcBorders>
              <w:left w:val="single" w:sz="4" w:space="0" w:color="000000"/>
              <w:bottom w:val="single" w:sz="4" w:space="0" w:color="000000"/>
            </w:tcBorders>
          </w:tcPr>
          <w:p w:rsidR="00CC642A" w:rsidRDefault="00A17089"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CC642A" w:rsidRDefault="00A17089" w:rsidP="006E0F87">
            <w:pPr>
              <w:snapToGrid w:val="0"/>
              <w:jc w:val="right"/>
              <w:rPr>
                <w:color w:val="000000"/>
              </w:rPr>
            </w:pPr>
            <w:r>
              <w:rPr>
                <w:color w:val="000000"/>
              </w:rPr>
              <w:t>800</w:t>
            </w:r>
          </w:p>
        </w:tc>
      </w:tr>
      <w:tr w:rsidR="00A17089" w:rsidTr="00895F2E">
        <w:tc>
          <w:tcPr>
            <w:tcW w:w="558" w:type="dxa"/>
            <w:tcBorders>
              <w:left w:val="single" w:sz="4" w:space="0" w:color="000000"/>
              <w:bottom w:val="single" w:sz="4" w:space="0" w:color="000000"/>
            </w:tcBorders>
          </w:tcPr>
          <w:p w:rsidR="00A17089" w:rsidRDefault="00A17089" w:rsidP="006E0F87">
            <w:pPr>
              <w:snapToGrid w:val="0"/>
              <w:rPr>
                <w:color w:val="000000"/>
              </w:rPr>
            </w:pPr>
            <w:r>
              <w:rPr>
                <w:color w:val="000000"/>
              </w:rPr>
              <w:t>6.</w:t>
            </w:r>
          </w:p>
        </w:tc>
        <w:tc>
          <w:tcPr>
            <w:tcW w:w="4111" w:type="dxa"/>
            <w:tcBorders>
              <w:left w:val="single" w:sz="4" w:space="0" w:color="000000"/>
              <w:bottom w:val="single" w:sz="4" w:space="0" w:color="000000"/>
            </w:tcBorders>
          </w:tcPr>
          <w:p w:rsidR="00A17089" w:rsidRDefault="00A17089" w:rsidP="006E0F87">
            <w:pPr>
              <w:snapToGrid w:val="0"/>
              <w:rPr>
                <w:color w:val="000000"/>
              </w:rPr>
            </w:pPr>
            <w:r>
              <w:rPr>
                <w:color w:val="000000"/>
              </w:rPr>
              <w:t>Urednik kataloga</w:t>
            </w:r>
          </w:p>
        </w:tc>
        <w:tc>
          <w:tcPr>
            <w:tcW w:w="1091"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Po osobi</w:t>
            </w:r>
          </w:p>
        </w:tc>
        <w:tc>
          <w:tcPr>
            <w:tcW w:w="846"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400</w:t>
            </w:r>
          </w:p>
        </w:tc>
        <w:tc>
          <w:tcPr>
            <w:tcW w:w="851"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1</w:t>
            </w:r>
          </w:p>
        </w:tc>
        <w:tc>
          <w:tcPr>
            <w:tcW w:w="1183"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400</w:t>
            </w:r>
          </w:p>
        </w:tc>
        <w:tc>
          <w:tcPr>
            <w:tcW w:w="1080"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A17089" w:rsidRDefault="00A17089" w:rsidP="006E0F87">
            <w:pPr>
              <w:snapToGrid w:val="0"/>
              <w:jc w:val="right"/>
              <w:rPr>
                <w:color w:val="000000"/>
              </w:rPr>
            </w:pPr>
            <w:r>
              <w:rPr>
                <w:color w:val="000000"/>
              </w:rPr>
              <w:t>400</w:t>
            </w:r>
          </w:p>
        </w:tc>
      </w:tr>
      <w:tr w:rsidR="00A17089" w:rsidTr="00895F2E">
        <w:tc>
          <w:tcPr>
            <w:tcW w:w="558" w:type="dxa"/>
            <w:tcBorders>
              <w:left w:val="single" w:sz="4" w:space="0" w:color="000000"/>
              <w:bottom w:val="single" w:sz="4" w:space="0" w:color="000000"/>
            </w:tcBorders>
          </w:tcPr>
          <w:p w:rsidR="00A17089" w:rsidRDefault="00A17089" w:rsidP="006E0F87">
            <w:pPr>
              <w:snapToGrid w:val="0"/>
              <w:rPr>
                <w:color w:val="000000"/>
              </w:rPr>
            </w:pPr>
            <w:r>
              <w:rPr>
                <w:color w:val="000000"/>
              </w:rPr>
              <w:t>7.</w:t>
            </w:r>
          </w:p>
        </w:tc>
        <w:tc>
          <w:tcPr>
            <w:tcW w:w="4111" w:type="dxa"/>
            <w:tcBorders>
              <w:left w:val="single" w:sz="4" w:space="0" w:color="000000"/>
              <w:bottom w:val="single" w:sz="4" w:space="0" w:color="000000"/>
            </w:tcBorders>
          </w:tcPr>
          <w:p w:rsidR="00A17089" w:rsidRDefault="00A17089" w:rsidP="006E0F87">
            <w:pPr>
              <w:snapToGrid w:val="0"/>
              <w:rPr>
                <w:color w:val="000000"/>
              </w:rPr>
            </w:pPr>
            <w:r>
              <w:rPr>
                <w:color w:val="000000"/>
              </w:rPr>
              <w:t>Štampanje kataloga, majica, flajera i sl.</w:t>
            </w:r>
          </w:p>
        </w:tc>
        <w:tc>
          <w:tcPr>
            <w:tcW w:w="1091"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Ukupna suma</w:t>
            </w:r>
          </w:p>
        </w:tc>
        <w:tc>
          <w:tcPr>
            <w:tcW w:w="846"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2000</w:t>
            </w:r>
          </w:p>
        </w:tc>
        <w:tc>
          <w:tcPr>
            <w:tcW w:w="851" w:type="dxa"/>
            <w:tcBorders>
              <w:left w:val="single" w:sz="4" w:space="0" w:color="000000"/>
              <w:bottom w:val="single" w:sz="4" w:space="0" w:color="000000"/>
            </w:tcBorders>
          </w:tcPr>
          <w:p w:rsidR="00A17089" w:rsidRDefault="00A17089" w:rsidP="006E0F87">
            <w:pPr>
              <w:snapToGrid w:val="0"/>
              <w:jc w:val="right"/>
              <w:rPr>
                <w:color w:val="000000"/>
              </w:rPr>
            </w:pPr>
          </w:p>
        </w:tc>
        <w:tc>
          <w:tcPr>
            <w:tcW w:w="1183"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2000</w:t>
            </w:r>
          </w:p>
        </w:tc>
        <w:tc>
          <w:tcPr>
            <w:tcW w:w="1080"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A17089" w:rsidRDefault="00A17089" w:rsidP="006E0F87">
            <w:pPr>
              <w:snapToGrid w:val="0"/>
              <w:jc w:val="right"/>
              <w:rPr>
                <w:color w:val="000000"/>
              </w:rPr>
            </w:pPr>
            <w:r>
              <w:rPr>
                <w:color w:val="000000"/>
              </w:rPr>
              <w:t>2000</w:t>
            </w:r>
          </w:p>
        </w:tc>
      </w:tr>
      <w:tr w:rsidR="00A17089" w:rsidTr="00895F2E">
        <w:tc>
          <w:tcPr>
            <w:tcW w:w="558" w:type="dxa"/>
            <w:tcBorders>
              <w:left w:val="single" w:sz="4" w:space="0" w:color="000000"/>
              <w:bottom w:val="single" w:sz="4" w:space="0" w:color="000000"/>
            </w:tcBorders>
          </w:tcPr>
          <w:p w:rsidR="00A17089" w:rsidRDefault="00A17089" w:rsidP="006E0F87">
            <w:pPr>
              <w:snapToGrid w:val="0"/>
              <w:rPr>
                <w:color w:val="000000"/>
              </w:rPr>
            </w:pPr>
            <w:r>
              <w:rPr>
                <w:color w:val="000000"/>
              </w:rPr>
              <w:t>8.</w:t>
            </w:r>
          </w:p>
        </w:tc>
        <w:tc>
          <w:tcPr>
            <w:tcW w:w="4111" w:type="dxa"/>
            <w:tcBorders>
              <w:left w:val="single" w:sz="4" w:space="0" w:color="000000"/>
              <w:bottom w:val="single" w:sz="4" w:space="0" w:color="000000"/>
            </w:tcBorders>
          </w:tcPr>
          <w:p w:rsidR="00A17089" w:rsidRDefault="00A17089" w:rsidP="006E0F87">
            <w:pPr>
              <w:snapToGrid w:val="0"/>
              <w:rPr>
                <w:color w:val="000000"/>
              </w:rPr>
            </w:pPr>
            <w:r>
              <w:rPr>
                <w:color w:val="000000"/>
              </w:rPr>
              <w:t>Ažuriranje web-stranice</w:t>
            </w:r>
          </w:p>
        </w:tc>
        <w:tc>
          <w:tcPr>
            <w:tcW w:w="1091"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Mjesec</w:t>
            </w:r>
          </w:p>
        </w:tc>
        <w:tc>
          <w:tcPr>
            <w:tcW w:w="846"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200</w:t>
            </w:r>
          </w:p>
        </w:tc>
        <w:tc>
          <w:tcPr>
            <w:tcW w:w="851"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2</w:t>
            </w:r>
          </w:p>
        </w:tc>
        <w:tc>
          <w:tcPr>
            <w:tcW w:w="1183"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400</w:t>
            </w:r>
          </w:p>
        </w:tc>
        <w:tc>
          <w:tcPr>
            <w:tcW w:w="1080" w:type="dxa"/>
            <w:tcBorders>
              <w:left w:val="single" w:sz="4" w:space="0" w:color="000000"/>
              <w:bottom w:val="single" w:sz="4" w:space="0" w:color="000000"/>
            </w:tcBorders>
          </w:tcPr>
          <w:p w:rsidR="00A17089" w:rsidRDefault="00A17089" w:rsidP="006E0F87">
            <w:pPr>
              <w:snapToGrid w:val="0"/>
              <w:jc w:val="right"/>
              <w:rPr>
                <w:color w:val="000000"/>
              </w:rPr>
            </w:pPr>
            <w:r>
              <w:rPr>
                <w:color w:val="000000"/>
              </w:rPr>
              <w:t>400</w:t>
            </w:r>
          </w:p>
        </w:tc>
        <w:tc>
          <w:tcPr>
            <w:tcW w:w="1268" w:type="dxa"/>
            <w:tcBorders>
              <w:left w:val="single" w:sz="4" w:space="0" w:color="000000"/>
              <w:bottom w:val="single" w:sz="4" w:space="0" w:color="000000"/>
              <w:right w:val="single" w:sz="4" w:space="0" w:color="000000"/>
            </w:tcBorders>
          </w:tcPr>
          <w:p w:rsidR="00A17089" w:rsidRDefault="00A17089" w:rsidP="006E0F87">
            <w:pPr>
              <w:snapToGrid w:val="0"/>
              <w:jc w:val="right"/>
              <w:rPr>
                <w:color w:val="000000"/>
              </w:rPr>
            </w:pPr>
            <w:r>
              <w:rPr>
                <w:color w:val="000000"/>
              </w:rPr>
              <w:t>0</w:t>
            </w:r>
          </w:p>
        </w:tc>
      </w:tr>
      <w:tr w:rsidR="00474BBA" w:rsidTr="00895F2E">
        <w:tc>
          <w:tcPr>
            <w:tcW w:w="558" w:type="dxa"/>
            <w:tcBorders>
              <w:left w:val="single" w:sz="4" w:space="0" w:color="000000"/>
              <w:bottom w:val="single" w:sz="4" w:space="0" w:color="000000"/>
            </w:tcBorders>
          </w:tcPr>
          <w:p w:rsidR="00474BBA" w:rsidRDefault="00474BBA" w:rsidP="006E0F87">
            <w:pPr>
              <w:snapToGrid w:val="0"/>
              <w:rPr>
                <w:color w:val="000000"/>
              </w:rPr>
            </w:pPr>
            <w:r>
              <w:rPr>
                <w:color w:val="000000"/>
              </w:rPr>
              <w:t>9.</w:t>
            </w:r>
          </w:p>
        </w:tc>
        <w:tc>
          <w:tcPr>
            <w:tcW w:w="4111" w:type="dxa"/>
            <w:tcBorders>
              <w:left w:val="single" w:sz="4" w:space="0" w:color="000000"/>
              <w:bottom w:val="single" w:sz="4" w:space="0" w:color="000000"/>
            </w:tcBorders>
          </w:tcPr>
          <w:p w:rsidR="00474BBA" w:rsidRDefault="00474BBA" w:rsidP="006E0F87">
            <w:pPr>
              <w:snapToGrid w:val="0"/>
              <w:rPr>
                <w:color w:val="000000"/>
              </w:rPr>
            </w:pPr>
            <w:r>
              <w:rPr>
                <w:color w:val="000000"/>
              </w:rPr>
              <w:t>Produkcija festivalskog video-klipa i džingla</w:t>
            </w:r>
          </w:p>
        </w:tc>
        <w:tc>
          <w:tcPr>
            <w:tcW w:w="1091"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Po komadu</w:t>
            </w:r>
          </w:p>
        </w:tc>
        <w:tc>
          <w:tcPr>
            <w:tcW w:w="846"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1000</w:t>
            </w:r>
          </w:p>
        </w:tc>
        <w:tc>
          <w:tcPr>
            <w:tcW w:w="851"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1</w:t>
            </w:r>
          </w:p>
        </w:tc>
        <w:tc>
          <w:tcPr>
            <w:tcW w:w="1183"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1000</w:t>
            </w:r>
          </w:p>
        </w:tc>
        <w:tc>
          <w:tcPr>
            <w:tcW w:w="1080"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1000</w:t>
            </w:r>
          </w:p>
        </w:tc>
        <w:tc>
          <w:tcPr>
            <w:tcW w:w="1268" w:type="dxa"/>
            <w:tcBorders>
              <w:left w:val="single" w:sz="4" w:space="0" w:color="000000"/>
              <w:bottom w:val="single" w:sz="4" w:space="0" w:color="000000"/>
              <w:right w:val="single" w:sz="4" w:space="0" w:color="000000"/>
            </w:tcBorders>
          </w:tcPr>
          <w:p w:rsidR="00474BBA" w:rsidRDefault="00474BBA" w:rsidP="006E0F87">
            <w:pPr>
              <w:snapToGrid w:val="0"/>
              <w:jc w:val="right"/>
              <w:rPr>
                <w:color w:val="000000"/>
              </w:rPr>
            </w:pPr>
            <w:r>
              <w:rPr>
                <w:color w:val="000000"/>
              </w:rPr>
              <w:t>0</w:t>
            </w:r>
          </w:p>
        </w:tc>
      </w:tr>
      <w:tr w:rsidR="00474BBA" w:rsidTr="00895F2E">
        <w:tc>
          <w:tcPr>
            <w:tcW w:w="558" w:type="dxa"/>
            <w:tcBorders>
              <w:left w:val="single" w:sz="4" w:space="0" w:color="000000"/>
              <w:bottom w:val="single" w:sz="4" w:space="0" w:color="000000"/>
            </w:tcBorders>
          </w:tcPr>
          <w:p w:rsidR="00474BBA" w:rsidRDefault="00474BBA" w:rsidP="006E0F87">
            <w:pPr>
              <w:snapToGrid w:val="0"/>
              <w:rPr>
                <w:color w:val="000000"/>
              </w:rPr>
            </w:pPr>
            <w:r>
              <w:rPr>
                <w:color w:val="000000"/>
              </w:rPr>
              <w:t>10.</w:t>
            </w:r>
          </w:p>
        </w:tc>
        <w:tc>
          <w:tcPr>
            <w:tcW w:w="4111" w:type="dxa"/>
            <w:tcBorders>
              <w:left w:val="single" w:sz="4" w:space="0" w:color="000000"/>
              <w:bottom w:val="single" w:sz="4" w:space="0" w:color="000000"/>
            </w:tcBorders>
          </w:tcPr>
          <w:p w:rsidR="00474BBA" w:rsidRDefault="00474BBA" w:rsidP="006E0F87">
            <w:pPr>
              <w:snapToGrid w:val="0"/>
              <w:rPr>
                <w:color w:val="000000"/>
              </w:rPr>
            </w:pPr>
            <w:r>
              <w:rPr>
                <w:color w:val="000000"/>
              </w:rPr>
              <w:t>Postprodukcija festivalskog video-klipa i džingla</w:t>
            </w:r>
          </w:p>
        </w:tc>
        <w:tc>
          <w:tcPr>
            <w:tcW w:w="1091"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Po komadu</w:t>
            </w:r>
          </w:p>
        </w:tc>
        <w:tc>
          <w:tcPr>
            <w:tcW w:w="846" w:type="dxa"/>
            <w:tcBorders>
              <w:left w:val="single" w:sz="4" w:space="0" w:color="000000"/>
              <w:bottom w:val="single" w:sz="4" w:space="0" w:color="000000"/>
            </w:tcBorders>
          </w:tcPr>
          <w:p w:rsidR="00474BBA" w:rsidRDefault="00474BBA" w:rsidP="00474BBA">
            <w:pPr>
              <w:snapToGrid w:val="0"/>
              <w:jc w:val="right"/>
              <w:rPr>
                <w:color w:val="000000"/>
              </w:rPr>
            </w:pPr>
            <w:r>
              <w:rPr>
                <w:color w:val="000000"/>
              </w:rPr>
              <w:t>500</w:t>
            </w:r>
          </w:p>
        </w:tc>
        <w:tc>
          <w:tcPr>
            <w:tcW w:w="851"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1</w:t>
            </w:r>
          </w:p>
        </w:tc>
        <w:tc>
          <w:tcPr>
            <w:tcW w:w="1183"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500</w:t>
            </w:r>
          </w:p>
        </w:tc>
        <w:tc>
          <w:tcPr>
            <w:tcW w:w="1080" w:type="dxa"/>
            <w:tcBorders>
              <w:left w:val="single" w:sz="4" w:space="0" w:color="000000"/>
              <w:bottom w:val="single" w:sz="4" w:space="0" w:color="000000"/>
            </w:tcBorders>
          </w:tcPr>
          <w:p w:rsidR="00474BBA" w:rsidRDefault="00474BBA" w:rsidP="006E0F87">
            <w:pPr>
              <w:snapToGrid w:val="0"/>
              <w:jc w:val="right"/>
              <w:rPr>
                <w:color w:val="000000"/>
              </w:rPr>
            </w:pPr>
            <w:r>
              <w:rPr>
                <w:color w:val="000000"/>
              </w:rPr>
              <w:t>500</w:t>
            </w:r>
          </w:p>
        </w:tc>
        <w:tc>
          <w:tcPr>
            <w:tcW w:w="1268" w:type="dxa"/>
            <w:tcBorders>
              <w:left w:val="single" w:sz="4" w:space="0" w:color="000000"/>
              <w:bottom w:val="single" w:sz="4" w:space="0" w:color="000000"/>
              <w:right w:val="single" w:sz="4" w:space="0" w:color="000000"/>
            </w:tcBorders>
          </w:tcPr>
          <w:p w:rsidR="00474BBA" w:rsidRDefault="00474BBA" w:rsidP="006E0F87">
            <w:pPr>
              <w:snapToGrid w:val="0"/>
              <w:jc w:val="right"/>
              <w:rPr>
                <w:color w:val="000000"/>
              </w:rPr>
            </w:pPr>
            <w:r>
              <w:rPr>
                <w:color w:val="000000"/>
              </w:rPr>
              <w:t>0</w:t>
            </w:r>
          </w:p>
        </w:tc>
      </w:tr>
      <w:tr w:rsidR="00474BBA" w:rsidTr="00895F2E">
        <w:tc>
          <w:tcPr>
            <w:tcW w:w="558" w:type="dxa"/>
            <w:tcBorders>
              <w:left w:val="single" w:sz="4" w:space="0" w:color="000000"/>
              <w:bottom w:val="single" w:sz="4" w:space="0" w:color="000000"/>
            </w:tcBorders>
          </w:tcPr>
          <w:p w:rsidR="00474BBA" w:rsidRDefault="00474BBA" w:rsidP="006E0F87">
            <w:pPr>
              <w:snapToGrid w:val="0"/>
              <w:rPr>
                <w:color w:val="000000"/>
              </w:rPr>
            </w:pPr>
            <w:r>
              <w:rPr>
                <w:color w:val="000000"/>
              </w:rPr>
              <w:t xml:space="preserve">11. </w:t>
            </w:r>
          </w:p>
        </w:tc>
        <w:tc>
          <w:tcPr>
            <w:tcW w:w="4111" w:type="dxa"/>
            <w:tcBorders>
              <w:left w:val="single" w:sz="4" w:space="0" w:color="000000"/>
              <w:bottom w:val="single" w:sz="4" w:space="0" w:color="000000"/>
            </w:tcBorders>
          </w:tcPr>
          <w:p w:rsidR="00474BBA" w:rsidRDefault="00ED2EAD" w:rsidP="00ED2EAD">
            <w:pPr>
              <w:snapToGrid w:val="0"/>
              <w:rPr>
                <w:color w:val="000000"/>
              </w:rPr>
            </w:pPr>
            <w:r>
              <w:rPr>
                <w:color w:val="000000"/>
              </w:rPr>
              <w:t xml:space="preserve">Zakup </w:t>
            </w:r>
            <w:r w:rsidR="00474BBA">
              <w:rPr>
                <w:color w:val="000000"/>
              </w:rPr>
              <w:t>medi</w:t>
            </w:r>
            <w:r>
              <w:rPr>
                <w:color w:val="000000"/>
              </w:rPr>
              <w:t>jskog tv-</w:t>
            </w:r>
            <w:r w:rsidR="00474BBA">
              <w:rPr>
                <w:color w:val="000000"/>
              </w:rPr>
              <w:t>prostora</w:t>
            </w:r>
          </w:p>
        </w:tc>
        <w:tc>
          <w:tcPr>
            <w:tcW w:w="1091"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Ukupna suma</w:t>
            </w:r>
          </w:p>
        </w:tc>
        <w:tc>
          <w:tcPr>
            <w:tcW w:w="846"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5000</w:t>
            </w:r>
          </w:p>
        </w:tc>
        <w:tc>
          <w:tcPr>
            <w:tcW w:w="851" w:type="dxa"/>
            <w:tcBorders>
              <w:left w:val="single" w:sz="4" w:space="0" w:color="000000"/>
              <w:bottom w:val="single" w:sz="4" w:space="0" w:color="000000"/>
            </w:tcBorders>
          </w:tcPr>
          <w:p w:rsidR="00474BBA" w:rsidRDefault="00474BBA" w:rsidP="006E0F87">
            <w:pPr>
              <w:snapToGrid w:val="0"/>
              <w:jc w:val="right"/>
              <w:rPr>
                <w:color w:val="000000"/>
              </w:rPr>
            </w:pPr>
          </w:p>
        </w:tc>
        <w:tc>
          <w:tcPr>
            <w:tcW w:w="1183"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5000</w:t>
            </w:r>
          </w:p>
        </w:tc>
        <w:tc>
          <w:tcPr>
            <w:tcW w:w="1080"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5000</w:t>
            </w:r>
          </w:p>
        </w:tc>
        <w:tc>
          <w:tcPr>
            <w:tcW w:w="1268" w:type="dxa"/>
            <w:tcBorders>
              <w:left w:val="single" w:sz="4" w:space="0" w:color="000000"/>
              <w:bottom w:val="single" w:sz="4" w:space="0" w:color="000000"/>
              <w:right w:val="single" w:sz="4" w:space="0" w:color="000000"/>
            </w:tcBorders>
          </w:tcPr>
          <w:p w:rsidR="00474BBA" w:rsidRDefault="00ED2EAD" w:rsidP="006E0F87">
            <w:pPr>
              <w:snapToGrid w:val="0"/>
              <w:jc w:val="right"/>
              <w:rPr>
                <w:color w:val="000000"/>
              </w:rPr>
            </w:pPr>
            <w:r>
              <w:rPr>
                <w:color w:val="000000"/>
              </w:rPr>
              <w:t>0</w:t>
            </w:r>
          </w:p>
        </w:tc>
      </w:tr>
      <w:tr w:rsidR="00474BBA" w:rsidTr="00895F2E">
        <w:tc>
          <w:tcPr>
            <w:tcW w:w="558" w:type="dxa"/>
            <w:tcBorders>
              <w:left w:val="single" w:sz="4" w:space="0" w:color="000000"/>
              <w:bottom w:val="single" w:sz="4" w:space="0" w:color="000000"/>
            </w:tcBorders>
          </w:tcPr>
          <w:p w:rsidR="00474BBA" w:rsidRDefault="00ED2EAD" w:rsidP="006E0F87">
            <w:pPr>
              <w:snapToGrid w:val="0"/>
              <w:rPr>
                <w:color w:val="000000"/>
              </w:rPr>
            </w:pPr>
            <w:r>
              <w:rPr>
                <w:color w:val="000000"/>
              </w:rPr>
              <w:t>12.</w:t>
            </w:r>
          </w:p>
        </w:tc>
        <w:tc>
          <w:tcPr>
            <w:tcW w:w="4111" w:type="dxa"/>
            <w:tcBorders>
              <w:left w:val="single" w:sz="4" w:space="0" w:color="000000"/>
              <w:bottom w:val="single" w:sz="4" w:space="0" w:color="000000"/>
            </w:tcBorders>
          </w:tcPr>
          <w:p w:rsidR="00474BBA" w:rsidRDefault="00ED2EAD" w:rsidP="006E0F87">
            <w:pPr>
              <w:snapToGrid w:val="0"/>
              <w:rPr>
                <w:color w:val="000000"/>
              </w:rPr>
            </w:pPr>
            <w:r>
              <w:rPr>
                <w:color w:val="000000"/>
              </w:rPr>
              <w:t xml:space="preserve">Zakup medijskog radio-prostora </w:t>
            </w:r>
          </w:p>
        </w:tc>
        <w:tc>
          <w:tcPr>
            <w:tcW w:w="1091"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Ukupna suma</w:t>
            </w:r>
          </w:p>
        </w:tc>
        <w:tc>
          <w:tcPr>
            <w:tcW w:w="846"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500</w:t>
            </w:r>
          </w:p>
        </w:tc>
        <w:tc>
          <w:tcPr>
            <w:tcW w:w="851" w:type="dxa"/>
            <w:tcBorders>
              <w:left w:val="single" w:sz="4" w:space="0" w:color="000000"/>
              <w:bottom w:val="single" w:sz="4" w:space="0" w:color="000000"/>
            </w:tcBorders>
          </w:tcPr>
          <w:p w:rsidR="00474BBA" w:rsidRDefault="00474BBA" w:rsidP="006E0F87">
            <w:pPr>
              <w:snapToGrid w:val="0"/>
              <w:jc w:val="right"/>
              <w:rPr>
                <w:color w:val="000000"/>
              </w:rPr>
            </w:pPr>
          </w:p>
        </w:tc>
        <w:tc>
          <w:tcPr>
            <w:tcW w:w="1183"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500</w:t>
            </w:r>
          </w:p>
        </w:tc>
        <w:tc>
          <w:tcPr>
            <w:tcW w:w="1080" w:type="dxa"/>
            <w:tcBorders>
              <w:left w:val="single" w:sz="4" w:space="0" w:color="000000"/>
              <w:bottom w:val="single" w:sz="4" w:space="0" w:color="000000"/>
            </w:tcBorders>
          </w:tcPr>
          <w:p w:rsidR="00474BBA" w:rsidRDefault="00ED2EAD"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474BBA" w:rsidRDefault="00ED2EAD" w:rsidP="006E0F87">
            <w:pPr>
              <w:snapToGrid w:val="0"/>
              <w:jc w:val="right"/>
              <w:rPr>
                <w:color w:val="000000"/>
              </w:rPr>
            </w:pPr>
            <w:r>
              <w:rPr>
                <w:color w:val="000000"/>
              </w:rPr>
              <w:t>500</w:t>
            </w:r>
          </w:p>
        </w:tc>
      </w:tr>
      <w:tr w:rsidR="00ED2EAD" w:rsidTr="00895F2E">
        <w:tc>
          <w:tcPr>
            <w:tcW w:w="558" w:type="dxa"/>
            <w:tcBorders>
              <w:left w:val="single" w:sz="4" w:space="0" w:color="000000"/>
              <w:bottom w:val="single" w:sz="4" w:space="0" w:color="000000"/>
            </w:tcBorders>
          </w:tcPr>
          <w:p w:rsidR="00ED2EAD" w:rsidRDefault="00ED2EAD" w:rsidP="006E0F87">
            <w:pPr>
              <w:snapToGrid w:val="0"/>
              <w:rPr>
                <w:color w:val="000000"/>
              </w:rPr>
            </w:pPr>
            <w:r>
              <w:rPr>
                <w:color w:val="000000"/>
              </w:rPr>
              <w:t>13.</w:t>
            </w:r>
          </w:p>
        </w:tc>
        <w:tc>
          <w:tcPr>
            <w:tcW w:w="4111" w:type="dxa"/>
            <w:tcBorders>
              <w:left w:val="single" w:sz="4" w:space="0" w:color="000000"/>
              <w:bottom w:val="single" w:sz="4" w:space="0" w:color="000000"/>
            </w:tcBorders>
          </w:tcPr>
          <w:p w:rsidR="00ED2EAD" w:rsidRDefault="00ED2EAD" w:rsidP="006E0F87">
            <w:pPr>
              <w:snapToGrid w:val="0"/>
              <w:rPr>
                <w:color w:val="000000"/>
              </w:rPr>
            </w:pPr>
            <w:r>
              <w:rPr>
                <w:color w:val="000000"/>
              </w:rPr>
              <w:t>Zakup medijskog prostora u web portalima</w:t>
            </w:r>
          </w:p>
        </w:tc>
        <w:tc>
          <w:tcPr>
            <w:tcW w:w="1091" w:type="dxa"/>
            <w:tcBorders>
              <w:left w:val="single" w:sz="4" w:space="0" w:color="000000"/>
              <w:bottom w:val="single" w:sz="4" w:space="0" w:color="000000"/>
            </w:tcBorders>
          </w:tcPr>
          <w:p w:rsidR="00ED2EAD" w:rsidRDefault="00ED2EAD" w:rsidP="006E0F87">
            <w:pPr>
              <w:snapToGrid w:val="0"/>
              <w:jc w:val="right"/>
              <w:rPr>
                <w:color w:val="000000"/>
              </w:rPr>
            </w:pPr>
            <w:r>
              <w:rPr>
                <w:color w:val="000000"/>
              </w:rPr>
              <w:t>Po portalu</w:t>
            </w:r>
          </w:p>
        </w:tc>
        <w:tc>
          <w:tcPr>
            <w:tcW w:w="846" w:type="dxa"/>
            <w:tcBorders>
              <w:left w:val="single" w:sz="4" w:space="0" w:color="000000"/>
              <w:bottom w:val="single" w:sz="4" w:space="0" w:color="000000"/>
            </w:tcBorders>
          </w:tcPr>
          <w:p w:rsidR="00ED2EAD" w:rsidRDefault="00ED2EAD" w:rsidP="006E0F87">
            <w:pPr>
              <w:snapToGrid w:val="0"/>
              <w:jc w:val="right"/>
              <w:rPr>
                <w:color w:val="000000"/>
              </w:rPr>
            </w:pPr>
            <w:r>
              <w:rPr>
                <w:color w:val="000000"/>
              </w:rPr>
              <w:t>150</w:t>
            </w:r>
          </w:p>
        </w:tc>
        <w:tc>
          <w:tcPr>
            <w:tcW w:w="851" w:type="dxa"/>
            <w:tcBorders>
              <w:left w:val="single" w:sz="4" w:space="0" w:color="000000"/>
              <w:bottom w:val="single" w:sz="4" w:space="0" w:color="000000"/>
            </w:tcBorders>
          </w:tcPr>
          <w:p w:rsidR="00ED2EAD" w:rsidRDefault="00ED2EAD" w:rsidP="006E0F87">
            <w:pPr>
              <w:snapToGrid w:val="0"/>
              <w:jc w:val="right"/>
              <w:rPr>
                <w:color w:val="000000"/>
              </w:rPr>
            </w:pPr>
            <w:r>
              <w:rPr>
                <w:color w:val="000000"/>
              </w:rPr>
              <w:t>3</w:t>
            </w:r>
          </w:p>
        </w:tc>
        <w:tc>
          <w:tcPr>
            <w:tcW w:w="1183" w:type="dxa"/>
            <w:tcBorders>
              <w:left w:val="single" w:sz="4" w:space="0" w:color="000000"/>
              <w:bottom w:val="single" w:sz="4" w:space="0" w:color="000000"/>
            </w:tcBorders>
          </w:tcPr>
          <w:p w:rsidR="00ED2EAD" w:rsidRDefault="00ED2EAD" w:rsidP="006E0F87">
            <w:pPr>
              <w:snapToGrid w:val="0"/>
              <w:jc w:val="right"/>
              <w:rPr>
                <w:color w:val="000000"/>
              </w:rPr>
            </w:pPr>
            <w:r>
              <w:rPr>
                <w:color w:val="000000"/>
              </w:rPr>
              <w:t>450</w:t>
            </w:r>
          </w:p>
        </w:tc>
        <w:tc>
          <w:tcPr>
            <w:tcW w:w="1080" w:type="dxa"/>
            <w:tcBorders>
              <w:left w:val="single" w:sz="4" w:space="0" w:color="000000"/>
              <w:bottom w:val="single" w:sz="4" w:space="0" w:color="000000"/>
            </w:tcBorders>
          </w:tcPr>
          <w:p w:rsidR="00ED2EAD" w:rsidRDefault="00ED2EAD"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ED2EAD" w:rsidRDefault="00ED2EAD" w:rsidP="006E0F87">
            <w:pPr>
              <w:snapToGrid w:val="0"/>
              <w:jc w:val="right"/>
              <w:rPr>
                <w:color w:val="000000"/>
              </w:rPr>
            </w:pPr>
            <w:r>
              <w:rPr>
                <w:color w:val="000000"/>
              </w:rPr>
              <w:t>450</w:t>
            </w:r>
          </w:p>
        </w:tc>
      </w:tr>
      <w:tr w:rsidR="00ED2EAD" w:rsidTr="00895F2E">
        <w:tc>
          <w:tcPr>
            <w:tcW w:w="558" w:type="dxa"/>
            <w:tcBorders>
              <w:left w:val="single" w:sz="4" w:space="0" w:color="000000"/>
              <w:bottom w:val="single" w:sz="4" w:space="0" w:color="000000"/>
            </w:tcBorders>
          </w:tcPr>
          <w:p w:rsidR="00ED2EAD" w:rsidRDefault="00502888" w:rsidP="006E0F87">
            <w:pPr>
              <w:snapToGrid w:val="0"/>
              <w:rPr>
                <w:color w:val="000000"/>
              </w:rPr>
            </w:pPr>
            <w:r>
              <w:rPr>
                <w:color w:val="000000"/>
              </w:rPr>
              <w:t>14.</w:t>
            </w:r>
          </w:p>
        </w:tc>
        <w:tc>
          <w:tcPr>
            <w:tcW w:w="4111" w:type="dxa"/>
            <w:tcBorders>
              <w:left w:val="single" w:sz="4" w:space="0" w:color="000000"/>
              <w:bottom w:val="single" w:sz="4" w:space="0" w:color="000000"/>
            </w:tcBorders>
          </w:tcPr>
          <w:p w:rsidR="00ED2EAD" w:rsidRDefault="00502888" w:rsidP="004973DB">
            <w:pPr>
              <w:snapToGrid w:val="0"/>
              <w:rPr>
                <w:color w:val="000000"/>
              </w:rPr>
            </w:pPr>
            <w:r>
              <w:rPr>
                <w:color w:val="000000"/>
              </w:rPr>
              <w:t>Ceremonija otvaranja i zatvaranja</w:t>
            </w:r>
          </w:p>
        </w:tc>
        <w:tc>
          <w:tcPr>
            <w:tcW w:w="1091"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Po događaj</w:t>
            </w:r>
            <w:r>
              <w:rPr>
                <w:color w:val="000000"/>
              </w:rPr>
              <w:lastRenderedPageBreak/>
              <w:t>u</w:t>
            </w:r>
          </w:p>
        </w:tc>
        <w:tc>
          <w:tcPr>
            <w:tcW w:w="846"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lastRenderedPageBreak/>
              <w:t>400</w:t>
            </w:r>
          </w:p>
        </w:tc>
        <w:tc>
          <w:tcPr>
            <w:tcW w:w="851"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2</w:t>
            </w:r>
          </w:p>
        </w:tc>
        <w:tc>
          <w:tcPr>
            <w:tcW w:w="1183"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800</w:t>
            </w:r>
          </w:p>
        </w:tc>
        <w:tc>
          <w:tcPr>
            <w:tcW w:w="1080"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ED2EAD" w:rsidRDefault="00502888" w:rsidP="006E0F87">
            <w:pPr>
              <w:snapToGrid w:val="0"/>
              <w:jc w:val="right"/>
              <w:rPr>
                <w:color w:val="000000"/>
              </w:rPr>
            </w:pPr>
            <w:r>
              <w:rPr>
                <w:color w:val="000000"/>
              </w:rPr>
              <w:t>800</w:t>
            </w:r>
          </w:p>
        </w:tc>
      </w:tr>
      <w:tr w:rsidR="00ED2EAD" w:rsidTr="00895F2E">
        <w:tc>
          <w:tcPr>
            <w:tcW w:w="558" w:type="dxa"/>
            <w:tcBorders>
              <w:left w:val="single" w:sz="4" w:space="0" w:color="000000"/>
              <w:bottom w:val="single" w:sz="4" w:space="0" w:color="000000"/>
            </w:tcBorders>
          </w:tcPr>
          <w:p w:rsidR="00ED2EAD" w:rsidRDefault="00502888" w:rsidP="006E0F87">
            <w:pPr>
              <w:snapToGrid w:val="0"/>
              <w:rPr>
                <w:color w:val="000000"/>
              </w:rPr>
            </w:pPr>
            <w:r>
              <w:rPr>
                <w:color w:val="000000"/>
              </w:rPr>
              <w:lastRenderedPageBreak/>
              <w:t>15.</w:t>
            </w:r>
          </w:p>
        </w:tc>
        <w:tc>
          <w:tcPr>
            <w:tcW w:w="4111" w:type="dxa"/>
            <w:tcBorders>
              <w:left w:val="single" w:sz="4" w:space="0" w:color="000000"/>
              <w:bottom w:val="single" w:sz="4" w:space="0" w:color="000000"/>
            </w:tcBorders>
          </w:tcPr>
          <w:p w:rsidR="00ED2EAD" w:rsidRDefault="004973DB" w:rsidP="004973DB">
            <w:pPr>
              <w:snapToGrid w:val="0"/>
              <w:rPr>
                <w:color w:val="000000"/>
              </w:rPr>
            </w:pPr>
            <w:r>
              <w:rPr>
                <w:color w:val="000000"/>
              </w:rPr>
              <w:t>Angažovanje f</w:t>
            </w:r>
            <w:r w:rsidR="00502888">
              <w:rPr>
                <w:color w:val="000000"/>
              </w:rPr>
              <w:t>otografa sve događaje</w:t>
            </w:r>
          </w:p>
        </w:tc>
        <w:tc>
          <w:tcPr>
            <w:tcW w:w="1091"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Po osobi</w:t>
            </w:r>
          </w:p>
        </w:tc>
        <w:tc>
          <w:tcPr>
            <w:tcW w:w="846"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300</w:t>
            </w:r>
          </w:p>
        </w:tc>
        <w:tc>
          <w:tcPr>
            <w:tcW w:w="851"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1</w:t>
            </w:r>
          </w:p>
        </w:tc>
        <w:tc>
          <w:tcPr>
            <w:tcW w:w="1183"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300</w:t>
            </w:r>
          </w:p>
        </w:tc>
        <w:tc>
          <w:tcPr>
            <w:tcW w:w="1080" w:type="dxa"/>
            <w:tcBorders>
              <w:left w:val="single" w:sz="4" w:space="0" w:color="000000"/>
              <w:bottom w:val="single" w:sz="4" w:space="0" w:color="000000"/>
            </w:tcBorders>
          </w:tcPr>
          <w:p w:rsidR="00ED2EAD" w:rsidRDefault="00502888"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ED2EAD" w:rsidRDefault="00502888" w:rsidP="006E0F87">
            <w:pPr>
              <w:snapToGrid w:val="0"/>
              <w:jc w:val="right"/>
              <w:rPr>
                <w:color w:val="000000"/>
              </w:rPr>
            </w:pPr>
            <w:r>
              <w:rPr>
                <w:color w:val="000000"/>
              </w:rPr>
              <w:t>300</w:t>
            </w:r>
          </w:p>
        </w:tc>
      </w:tr>
      <w:tr w:rsidR="00502888" w:rsidTr="00895F2E">
        <w:tc>
          <w:tcPr>
            <w:tcW w:w="558" w:type="dxa"/>
            <w:tcBorders>
              <w:left w:val="single" w:sz="4" w:space="0" w:color="000000"/>
              <w:bottom w:val="single" w:sz="4" w:space="0" w:color="000000"/>
            </w:tcBorders>
          </w:tcPr>
          <w:p w:rsidR="00502888" w:rsidRDefault="00502888" w:rsidP="006E0F87">
            <w:pPr>
              <w:snapToGrid w:val="0"/>
              <w:rPr>
                <w:color w:val="000000"/>
              </w:rPr>
            </w:pPr>
            <w:r>
              <w:rPr>
                <w:color w:val="000000"/>
              </w:rPr>
              <w:t>16.</w:t>
            </w:r>
          </w:p>
        </w:tc>
        <w:tc>
          <w:tcPr>
            <w:tcW w:w="4111" w:type="dxa"/>
            <w:tcBorders>
              <w:left w:val="single" w:sz="4" w:space="0" w:color="000000"/>
              <w:bottom w:val="single" w:sz="4" w:space="0" w:color="000000"/>
            </w:tcBorders>
          </w:tcPr>
          <w:p w:rsidR="00502888" w:rsidRDefault="004973DB" w:rsidP="004973DB">
            <w:pPr>
              <w:snapToGrid w:val="0"/>
              <w:rPr>
                <w:color w:val="000000"/>
              </w:rPr>
            </w:pPr>
            <w:r>
              <w:rPr>
                <w:color w:val="000000"/>
              </w:rPr>
              <w:t>Angažovanje k</w:t>
            </w:r>
            <w:r w:rsidR="00502888">
              <w:rPr>
                <w:color w:val="000000"/>
              </w:rPr>
              <w:t>amerman</w:t>
            </w:r>
            <w:r>
              <w:rPr>
                <w:color w:val="000000"/>
              </w:rPr>
              <w:t>a</w:t>
            </w:r>
            <w:r w:rsidR="00502888">
              <w:rPr>
                <w:color w:val="000000"/>
              </w:rPr>
              <w:t xml:space="preserve"> za velike festivalske događaje</w:t>
            </w:r>
          </w:p>
        </w:tc>
        <w:tc>
          <w:tcPr>
            <w:tcW w:w="1091"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Po osobi</w:t>
            </w:r>
          </w:p>
        </w:tc>
        <w:tc>
          <w:tcPr>
            <w:tcW w:w="846"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200</w:t>
            </w:r>
          </w:p>
        </w:tc>
        <w:tc>
          <w:tcPr>
            <w:tcW w:w="851"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1</w:t>
            </w:r>
          </w:p>
        </w:tc>
        <w:tc>
          <w:tcPr>
            <w:tcW w:w="1183"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200</w:t>
            </w:r>
          </w:p>
        </w:tc>
        <w:tc>
          <w:tcPr>
            <w:tcW w:w="1080"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502888" w:rsidRDefault="00502888" w:rsidP="006E0F87">
            <w:pPr>
              <w:snapToGrid w:val="0"/>
              <w:jc w:val="right"/>
              <w:rPr>
                <w:color w:val="000000"/>
              </w:rPr>
            </w:pPr>
            <w:r>
              <w:rPr>
                <w:color w:val="000000"/>
              </w:rPr>
              <w:t>200</w:t>
            </w:r>
          </w:p>
        </w:tc>
      </w:tr>
      <w:tr w:rsidR="00502888" w:rsidTr="00895F2E">
        <w:tc>
          <w:tcPr>
            <w:tcW w:w="558" w:type="dxa"/>
            <w:tcBorders>
              <w:left w:val="single" w:sz="4" w:space="0" w:color="000000"/>
              <w:bottom w:val="single" w:sz="4" w:space="0" w:color="000000"/>
            </w:tcBorders>
          </w:tcPr>
          <w:p w:rsidR="00502888" w:rsidRDefault="00502888" w:rsidP="006E0F87">
            <w:pPr>
              <w:snapToGrid w:val="0"/>
              <w:rPr>
                <w:color w:val="000000"/>
              </w:rPr>
            </w:pPr>
            <w:r>
              <w:rPr>
                <w:color w:val="000000"/>
              </w:rPr>
              <w:t>17.</w:t>
            </w:r>
          </w:p>
        </w:tc>
        <w:tc>
          <w:tcPr>
            <w:tcW w:w="4111" w:type="dxa"/>
            <w:tcBorders>
              <w:left w:val="single" w:sz="4" w:space="0" w:color="000000"/>
              <w:bottom w:val="single" w:sz="4" w:space="0" w:color="000000"/>
            </w:tcBorders>
          </w:tcPr>
          <w:p w:rsidR="00502888" w:rsidRDefault="004973DB" w:rsidP="004973DB">
            <w:pPr>
              <w:snapToGrid w:val="0"/>
              <w:rPr>
                <w:color w:val="000000"/>
              </w:rPr>
            </w:pPr>
            <w:r>
              <w:rPr>
                <w:color w:val="000000"/>
              </w:rPr>
              <w:t>Honorari panelista</w:t>
            </w:r>
          </w:p>
        </w:tc>
        <w:tc>
          <w:tcPr>
            <w:tcW w:w="1091"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Po panelistima</w:t>
            </w:r>
          </w:p>
        </w:tc>
        <w:tc>
          <w:tcPr>
            <w:tcW w:w="846"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150</w:t>
            </w:r>
          </w:p>
        </w:tc>
        <w:tc>
          <w:tcPr>
            <w:tcW w:w="851"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10</w:t>
            </w:r>
          </w:p>
        </w:tc>
        <w:tc>
          <w:tcPr>
            <w:tcW w:w="1183"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 xml:space="preserve">1,500 </w:t>
            </w:r>
          </w:p>
        </w:tc>
        <w:tc>
          <w:tcPr>
            <w:tcW w:w="1080"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1,500</w:t>
            </w:r>
          </w:p>
        </w:tc>
        <w:tc>
          <w:tcPr>
            <w:tcW w:w="1268" w:type="dxa"/>
            <w:tcBorders>
              <w:left w:val="single" w:sz="4" w:space="0" w:color="000000"/>
              <w:bottom w:val="single" w:sz="4" w:space="0" w:color="000000"/>
              <w:right w:val="single" w:sz="4" w:space="0" w:color="000000"/>
            </w:tcBorders>
          </w:tcPr>
          <w:p w:rsidR="00502888" w:rsidRDefault="00502888" w:rsidP="006E0F87">
            <w:pPr>
              <w:snapToGrid w:val="0"/>
              <w:jc w:val="right"/>
              <w:rPr>
                <w:color w:val="000000"/>
              </w:rPr>
            </w:pPr>
            <w:r>
              <w:rPr>
                <w:color w:val="000000"/>
              </w:rPr>
              <w:t>0</w:t>
            </w:r>
          </w:p>
        </w:tc>
      </w:tr>
      <w:tr w:rsidR="00502888" w:rsidTr="00895F2E">
        <w:tc>
          <w:tcPr>
            <w:tcW w:w="558" w:type="dxa"/>
            <w:tcBorders>
              <w:left w:val="single" w:sz="4" w:space="0" w:color="000000"/>
              <w:bottom w:val="single" w:sz="4" w:space="0" w:color="000000"/>
            </w:tcBorders>
          </w:tcPr>
          <w:p w:rsidR="00502888" w:rsidRDefault="00502888" w:rsidP="006E0F87">
            <w:pPr>
              <w:snapToGrid w:val="0"/>
              <w:rPr>
                <w:color w:val="000000"/>
              </w:rPr>
            </w:pPr>
            <w:r>
              <w:rPr>
                <w:color w:val="000000"/>
              </w:rPr>
              <w:t>18.</w:t>
            </w:r>
          </w:p>
        </w:tc>
        <w:tc>
          <w:tcPr>
            <w:tcW w:w="4111" w:type="dxa"/>
            <w:tcBorders>
              <w:left w:val="single" w:sz="4" w:space="0" w:color="000000"/>
              <w:bottom w:val="single" w:sz="4" w:space="0" w:color="000000"/>
            </w:tcBorders>
          </w:tcPr>
          <w:p w:rsidR="00502888" w:rsidRDefault="00502888" w:rsidP="004973DB">
            <w:pPr>
              <w:snapToGrid w:val="0"/>
              <w:rPr>
                <w:color w:val="000000"/>
              </w:rPr>
            </w:pPr>
            <w:r>
              <w:rPr>
                <w:color w:val="000000"/>
              </w:rPr>
              <w:t>Osveženj</w:t>
            </w:r>
            <w:r w:rsidR="004973DB">
              <w:rPr>
                <w:color w:val="000000"/>
              </w:rPr>
              <w:t>e</w:t>
            </w:r>
            <w:r>
              <w:rPr>
                <w:color w:val="000000"/>
              </w:rPr>
              <w:t xml:space="preserve"> za panel diskusije</w:t>
            </w:r>
          </w:p>
        </w:tc>
        <w:tc>
          <w:tcPr>
            <w:tcW w:w="1091" w:type="dxa"/>
            <w:tcBorders>
              <w:left w:val="single" w:sz="4" w:space="0" w:color="000000"/>
              <w:bottom w:val="single" w:sz="4" w:space="0" w:color="000000"/>
            </w:tcBorders>
          </w:tcPr>
          <w:p w:rsidR="00502888" w:rsidRDefault="00502888" w:rsidP="006E0F87">
            <w:pPr>
              <w:snapToGrid w:val="0"/>
              <w:jc w:val="right"/>
              <w:rPr>
                <w:color w:val="000000"/>
              </w:rPr>
            </w:pPr>
            <w:r>
              <w:rPr>
                <w:color w:val="000000"/>
              </w:rPr>
              <w:t>Po panelu</w:t>
            </w:r>
          </w:p>
        </w:tc>
        <w:tc>
          <w:tcPr>
            <w:tcW w:w="846"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150</w:t>
            </w:r>
          </w:p>
        </w:tc>
        <w:tc>
          <w:tcPr>
            <w:tcW w:w="851"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2</w:t>
            </w:r>
          </w:p>
        </w:tc>
        <w:tc>
          <w:tcPr>
            <w:tcW w:w="1183"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300</w:t>
            </w:r>
          </w:p>
        </w:tc>
        <w:tc>
          <w:tcPr>
            <w:tcW w:w="1080"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300</w:t>
            </w:r>
          </w:p>
        </w:tc>
        <w:tc>
          <w:tcPr>
            <w:tcW w:w="1268" w:type="dxa"/>
            <w:tcBorders>
              <w:left w:val="single" w:sz="4" w:space="0" w:color="000000"/>
              <w:bottom w:val="single" w:sz="4" w:space="0" w:color="000000"/>
              <w:right w:val="single" w:sz="4" w:space="0" w:color="000000"/>
            </w:tcBorders>
          </w:tcPr>
          <w:p w:rsidR="00502888" w:rsidRDefault="00447182" w:rsidP="006E0F87">
            <w:pPr>
              <w:snapToGrid w:val="0"/>
              <w:jc w:val="right"/>
              <w:rPr>
                <w:color w:val="000000"/>
              </w:rPr>
            </w:pPr>
            <w:r>
              <w:rPr>
                <w:color w:val="000000"/>
              </w:rPr>
              <w:t>0</w:t>
            </w:r>
          </w:p>
        </w:tc>
      </w:tr>
      <w:tr w:rsidR="00502888" w:rsidTr="00895F2E">
        <w:tc>
          <w:tcPr>
            <w:tcW w:w="558" w:type="dxa"/>
            <w:tcBorders>
              <w:left w:val="single" w:sz="4" w:space="0" w:color="000000"/>
              <w:bottom w:val="single" w:sz="4" w:space="0" w:color="000000"/>
            </w:tcBorders>
          </w:tcPr>
          <w:p w:rsidR="00502888" w:rsidRDefault="00447182" w:rsidP="006E0F87">
            <w:pPr>
              <w:snapToGrid w:val="0"/>
              <w:rPr>
                <w:color w:val="000000"/>
              </w:rPr>
            </w:pPr>
            <w:r>
              <w:rPr>
                <w:color w:val="000000"/>
              </w:rPr>
              <w:t>19.</w:t>
            </w:r>
          </w:p>
        </w:tc>
        <w:tc>
          <w:tcPr>
            <w:tcW w:w="4111" w:type="dxa"/>
            <w:tcBorders>
              <w:left w:val="single" w:sz="4" w:space="0" w:color="000000"/>
              <w:bottom w:val="single" w:sz="4" w:space="0" w:color="000000"/>
            </w:tcBorders>
          </w:tcPr>
          <w:p w:rsidR="00502888" w:rsidRDefault="00447182" w:rsidP="006E0F87">
            <w:pPr>
              <w:snapToGrid w:val="0"/>
              <w:rPr>
                <w:color w:val="000000"/>
              </w:rPr>
            </w:pPr>
            <w:r>
              <w:rPr>
                <w:color w:val="000000"/>
              </w:rPr>
              <w:t>Oprema za prevođenje</w:t>
            </w:r>
          </w:p>
        </w:tc>
        <w:tc>
          <w:tcPr>
            <w:tcW w:w="1091"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Po panelu</w:t>
            </w:r>
          </w:p>
        </w:tc>
        <w:tc>
          <w:tcPr>
            <w:tcW w:w="846"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175</w:t>
            </w:r>
          </w:p>
        </w:tc>
        <w:tc>
          <w:tcPr>
            <w:tcW w:w="851"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2</w:t>
            </w:r>
          </w:p>
        </w:tc>
        <w:tc>
          <w:tcPr>
            <w:tcW w:w="1183"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350</w:t>
            </w:r>
          </w:p>
        </w:tc>
        <w:tc>
          <w:tcPr>
            <w:tcW w:w="1080"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350</w:t>
            </w:r>
          </w:p>
        </w:tc>
        <w:tc>
          <w:tcPr>
            <w:tcW w:w="1268" w:type="dxa"/>
            <w:tcBorders>
              <w:left w:val="single" w:sz="4" w:space="0" w:color="000000"/>
              <w:bottom w:val="single" w:sz="4" w:space="0" w:color="000000"/>
              <w:right w:val="single" w:sz="4" w:space="0" w:color="000000"/>
            </w:tcBorders>
          </w:tcPr>
          <w:p w:rsidR="00502888" w:rsidRDefault="00447182" w:rsidP="006E0F87">
            <w:pPr>
              <w:snapToGrid w:val="0"/>
              <w:jc w:val="right"/>
              <w:rPr>
                <w:color w:val="000000"/>
              </w:rPr>
            </w:pPr>
            <w:r>
              <w:rPr>
                <w:color w:val="000000"/>
              </w:rPr>
              <w:t>0</w:t>
            </w:r>
          </w:p>
        </w:tc>
      </w:tr>
      <w:tr w:rsidR="00502888" w:rsidTr="00895F2E">
        <w:tc>
          <w:tcPr>
            <w:tcW w:w="558" w:type="dxa"/>
            <w:tcBorders>
              <w:left w:val="single" w:sz="4" w:space="0" w:color="000000"/>
              <w:bottom w:val="single" w:sz="4" w:space="0" w:color="000000"/>
            </w:tcBorders>
          </w:tcPr>
          <w:p w:rsidR="00502888" w:rsidRDefault="00447182" w:rsidP="006E0F87">
            <w:pPr>
              <w:snapToGrid w:val="0"/>
              <w:rPr>
                <w:color w:val="000000"/>
              </w:rPr>
            </w:pPr>
            <w:r>
              <w:rPr>
                <w:color w:val="000000"/>
              </w:rPr>
              <w:t>20.</w:t>
            </w:r>
          </w:p>
        </w:tc>
        <w:tc>
          <w:tcPr>
            <w:tcW w:w="4111" w:type="dxa"/>
            <w:tcBorders>
              <w:left w:val="single" w:sz="4" w:space="0" w:color="000000"/>
              <w:bottom w:val="single" w:sz="4" w:space="0" w:color="000000"/>
            </w:tcBorders>
          </w:tcPr>
          <w:p w:rsidR="00502888" w:rsidRDefault="00447182" w:rsidP="006E0F87">
            <w:pPr>
              <w:snapToGrid w:val="0"/>
              <w:rPr>
                <w:color w:val="000000"/>
              </w:rPr>
            </w:pPr>
            <w:r>
              <w:rPr>
                <w:color w:val="000000"/>
              </w:rPr>
              <w:t>Prevod za panel diskusije</w:t>
            </w:r>
          </w:p>
        </w:tc>
        <w:tc>
          <w:tcPr>
            <w:tcW w:w="1091"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Po panelu</w:t>
            </w:r>
          </w:p>
        </w:tc>
        <w:tc>
          <w:tcPr>
            <w:tcW w:w="846"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220</w:t>
            </w:r>
          </w:p>
        </w:tc>
        <w:tc>
          <w:tcPr>
            <w:tcW w:w="851"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2</w:t>
            </w:r>
          </w:p>
        </w:tc>
        <w:tc>
          <w:tcPr>
            <w:tcW w:w="1183"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440</w:t>
            </w:r>
          </w:p>
        </w:tc>
        <w:tc>
          <w:tcPr>
            <w:tcW w:w="1080" w:type="dxa"/>
            <w:tcBorders>
              <w:left w:val="single" w:sz="4" w:space="0" w:color="000000"/>
              <w:bottom w:val="single" w:sz="4" w:space="0" w:color="000000"/>
            </w:tcBorders>
          </w:tcPr>
          <w:p w:rsidR="00502888" w:rsidRDefault="00447182" w:rsidP="006E0F87">
            <w:pPr>
              <w:snapToGrid w:val="0"/>
              <w:jc w:val="right"/>
              <w:rPr>
                <w:color w:val="000000"/>
              </w:rPr>
            </w:pPr>
            <w:r>
              <w:rPr>
                <w:color w:val="000000"/>
              </w:rPr>
              <w:t>440</w:t>
            </w:r>
          </w:p>
        </w:tc>
        <w:tc>
          <w:tcPr>
            <w:tcW w:w="1268" w:type="dxa"/>
            <w:tcBorders>
              <w:left w:val="single" w:sz="4" w:space="0" w:color="000000"/>
              <w:bottom w:val="single" w:sz="4" w:space="0" w:color="000000"/>
              <w:right w:val="single" w:sz="4" w:space="0" w:color="000000"/>
            </w:tcBorders>
          </w:tcPr>
          <w:p w:rsidR="00502888" w:rsidRDefault="00447182" w:rsidP="006E0F87">
            <w:pPr>
              <w:snapToGrid w:val="0"/>
              <w:jc w:val="right"/>
              <w:rPr>
                <w:color w:val="000000"/>
              </w:rPr>
            </w:pPr>
            <w:r>
              <w:rPr>
                <w:color w:val="000000"/>
              </w:rPr>
              <w:t>0</w:t>
            </w:r>
          </w:p>
        </w:tc>
      </w:tr>
      <w:tr w:rsidR="00447182" w:rsidTr="00895F2E">
        <w:tc>
          <w:tcPr>
            <w:tcW w:w="558" w:type="dxa"/>
            <w:tcBorders>
              <w:left w:val="single" w:sz="4" w:space="0" w:color="000000"/>
              <w:bottom w:val="single" w:sz="4" w:space="0" w:color="000000"/>
            </w:tcBorders>
          </w:tcPr>
          <w:p w:rsidR="00447182" w:rsidRDefault="00447182" w:rsidP="006E0F87">
            <w:pPr>
              <w:snapToGrid w:val="0"/>
              <w:rPr>
                <w:color w:val="000000"/>
              </w:rPr>
            </w:pPr>
            <w:r>
              <w:rPr>
                <w:color w:val="000000"/>
              </w:rPr>
              <w:t>21.</w:t>
            </w:r>
          </w:p>
        </w:tc>
        <w:tc>
          <w:tcPr>
            <w:tcW w:w="4111" w:type="dxa"/>
            <w:tcBorders>
              <w:left w:val="single" w:sz="4" w:space="0" w:color="000000"/>
              <w:bottom w:val="single" w:sz="4" w:space="0" w:color="000000"/>
            </w:tcBorders>
          </w:tcPr>
          <w:p w:rsidR="00447182" w:rsidRDefault="00447182" w:rsidP="004973DB">
            <w:pPr>
              <w:snapToGrid w:val="0"/>
              <w:rPr>
                <w:color w:val="000000"/>
              </w:rPr>
            </w:pPr>
            <w:r>
              <w:rPr>
                <w:color w:val="000000"/>
              </w:rPr>
              <w:t xml:space="preserve">Naknade za članove </w:t>
            </w:r>
            <w:r w:rsidR="004973DB">
              <w:rPr>
                <w:color w:val="000000"/>
              </w:rPr>
              <w:t>S</w:t>
            </w:r>
            <w:r>
              <w:rPr>
                <w:color w:val="000000"/>
              </w:rPr>
              <w:t>avjeta festivala</w:t>
            </w:r>
          </w:p>
        </w:tc>
        <w:tc>
          <w:tcPr>
            <w:tcW w:w="1091"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Po osobi</w:t>
            </w:r>
          </w:p>
        </w:tc>
        <w:tc>
          <w:tcPr>
            <w:tcW w:w="846"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250</w:t>
            </w:r>
          </w:p>
        </w:tc>
        <w:tc>
          <w:tcPr>
            <w:tcW w:w="851"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9</w:t>
            </w:r>
          </w:p>
        </w:tc>
        <w:tc>
          <w:tcPr>
            <w:tcW w:w="1183"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2,250</w:t>
            </w:r>
          </w:p>
        </w:tc>
        <w:tc>
          <w:tcPr>
            <w:tcW w:w="1080"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447182" w:rsidRDefault="00447182" w:rsidP="006E0F87">
            <w:pPr>
              <w:snapToGrid w:val="0"/>
              <w:jc w:val="right"/>
              <w:rPr>
                <w:color w:val="000000"/>
              </w:rPr>
            </w:pPr>
            <w:r>
              <w:rPr>
                <w:color w:val="000000"/>
              </w:rPr>
              <w:t>2,250</w:t>
            </w:r>
          </w:p>
        </w:tc>
      </w:tr>
      <w:tr w:rsidR="00447182" w:rsidTr="00895F2E">
        <w:tc>
          <w:tcPr>
            <w:tcW w:w="558" w:type="dxa"/>
            <w:tcBorders>
              <w:left w:val="single" w:sz="4" w:space="0" w:color="000000"/>
              <w:bottom w:val="single" w:sz="4" w:space="0" w:color="000000"/>
            </w:tcBorders>
          </w:tcPr>
          <w:p w:rsidR="00447182" w:rsidRDefault="00447182" w:rsidP="006E0F87">
            <w:pPr>
              <w:snapToGrid w:val="0"/>
              <w:rPr>
                <w:color w:val="000000"/>
              </w:rPr>
            </w:pPr>
            <w:r>
              <w:rPr>
                <w:color w:val="000000"/>
              </w:rPr>
              <w:t>22.</w:t>
            </w:r>
          </w:p>
        </w:tc>
        <w:tc>
          <w:tcPr>
            <w:tcW w:w="4111" w:type="dxa"/>
            <w:tcBorders>
              <w:left w:val="single" w:sz="4" w:space="0" w:color="000000"/>
              <w:bottom w:val="single" w:sz="4" w:space="0" w:color="000000"/>
            </w:tcBorders>
          </w:tcPr>
          <w:p w:rsidR="00447182" w:rsidRDefault="00447182" w:rsidP="004973DB">
            <w:pPr>
              <w:snapToGrid w:val="0"/>
              <w:rPr>
                <w:color w:val="000000"/>
              </w:rPr>
            </w:pPr>
            <w:r>
              <w:rPr>
                <w:color w:val="000000"/>
              </w:rPr>
              <w:t xml:space="preserve">Osvježenja i ručkovi za sastanke članova </w:t>
            </w:r>
            <w:r w:rsidR="004973DB">
              <w:rPr>
                <w:color w:val="000000"/>
              </w:rPr>
              <w:t>S</w:t>
            </w:r>
            <w:r>
              <w:rPr>
                <w:color w:val="000000"/>
              </w:rPr>
              <w:t xml:space="preserve">avjeta festivala </w:t>
            </w:r>
          </w:p>
        </w:tc>
        <w:tc>
          <w:tcPr>
            <w:tcW w:w="1091"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Po sastanku</w:t>
            </w:r>
          </w:p>
        </w:tc>
        <w:tc>
          <w:tcPr>
            <w:tcW w:w="846"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135</w:t>
            </w:r>
          </w:p>
        </w:tc>
        <w:tc>
          <w:tcPr>
            <w:tcW w:w="851"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2</w:t>
            </w:r>
          </w:p>
        </w:tc>
        <w:tc>
          <w:tcPr>
            <w:tcW w:w="1183"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270</w:t>
            </w:r>
          </w:p>
        </w:tc>
        <w:tc>
          <w:tcPr>
            <w:tcW w:w="1080" w:type="dxa"/>
            <w:tcBorders>
              <w:left w:val="single" w:sz="4" w:space="0" w:color="000000"/>
              <w:bottom w:val="single" w:sz="4" w:space="0" w:color="000000"/>
            </w:tcBorders>
          </w:tcPr>
          <w:p w:rsidR="00447182" w:rsidRDefault="00447182" w:rsidP="006E0F87">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447182" w:rsidRDefault="00447182" w:rsidP="006E0F87">
            <w:pPr>
              <w:snapToGrid w:val="0"/>
              <w:jc w:val="right"/>
              <w:rPr>
                <w:color w:val="000000"/>
              </w:rPr>
            </w:pPr>
            <w:r>
              <w:rPr>
                <w:color w:val="000000"/>
              </w:rPr>
              <w:t>270</w:t>
            </w:r>
          </w:p>
        </w:tc>
      </w:tr>
      <w:tr w:rsidR="00447182" w:rsidTr="00895F2E">
        <w:tc>
          <w:tcPr>
            <w:tcW w:w="558" w:type="dxa"/>
            <w:tcBorders>
              <w:left w:val="single" w:sz="4" w:space="0" w:color="000000"/>
              <w:bottom w:val="single" w:sz="4" w:space="0" w:color="000000"/>
            </w:tcBorders>
          </w:tcPr>
          <w:p w:rsidR="00447182" w:rsidRDefault="00447182" w:rsidP="006E0F87">
            <w:pPr>
              <w:snapToGrid w:val="0"/>
              <w:rPr>
                <w:color w:val="000000"/>
              </w:rPr>
            </w:pPr>
          </w:p>
        </w:tc>
        <w:tc>
          <w:tcPr>
            <w:tcW w:w="4111" w:type="dxa"/>
            <w:tcBorders>
              <w:left w:val="single" w:sz="4" w:space="0" w:color="000000"/>
              <w:bottom w:val="single" w:sz="4" w:space="0" w:color="000000"/>
            </w:tcBorders>
          </w:tcPr>
          <w:p w:rsidR="00447182" w:rsidRDefault="00447182" w:rsidP="006E0F87">
            <w:pPr>
              <w:snapToGrid w:val="0"/>
              <w:rPr>
                <w:color w:val="000000"/>
              </w:rPr>
            </w:pPr>
          </w:p>
        </w:tc>
        <w:tc>
          <w:tcPr>
            <w:tcW w:w="1091" w:type="dxa"/>
            <w:tcBorders>
              <w:left w:val="single" w:sz="4" w:space="0" w:color="000000"/>
              <w:bottom w:val="single" w:sz="4" w:space="0" w:color="000000"/>
            </w:tcBorders>
          </w:tcPr>
          <w:p w:rsidR="00447182" w:rsidRDefault="00447182" w:rsidP="006E0F87">
            <w:pPr>
              <w:snapToGrid w:val="0"/>
              <w:jc w:val="right"/>
              <w:rPr>
                <w:color w:val="000000"/>
              </w:rPr>
            </w:pPr>
          </w:p>
        </w:tc>
        <w:tc>
          <w:tcPr>
            <w:tcW w:w="846" w:type="dxa"/>
            <w:tcBorders>
              <w:left w:val="single" w:sz="4" w:space="0" w:color="000000"/>
              <w:bottom w:val="single" w:sz="4" w:space="0" w:color="000000"/>
            </w:tcBorders>
          </w:tcPr>
          <w:p w:rsidR="00447182" w:rsidRDefault="00447182" w:rsidP="006E0F87">
            <w:pPr>
              <w:snapToGrid w:val="0"/>
              <w:jc w:val="right"/>
              <w:rPr>
                <w:color w:val="000000"/>
              </w:rPr>
            </w:pPr>
          </w:p>
        </w:tc>
        <w:tc>
          <w:tcPr>
            <w:tcW w:w="851" w:type="dxa"/>
            <w:tcBorders>
              <w:left w:val="single" w:sz="4" w:space="0" w:color="000000"/>
              <w:bottom w:val="single" w:sz="4" w:space="0" w:color="000000"/>
            </w:tcBorders>
          </w:tcPr>
          <w:p w:rsidR="00447182" w:rsidRDefault="00447182" w:rsidP="006E0F87">
            <w:pPr>
              <w:snapToGrid w:val="0"/>
              <w:jc w:val="right"/>
              <w:rPr>
                <w:color w:val="000000"/>
              </w:rPr>
            </w:pPr>
          </w:p>
        </w:tc>
        <w:tc>
          <w:tcPr>
            <w:tcW w:w="1183" w:type="dxa"/>
            <w:tcBorders>
              <w:left w:val="single" w:sz="4" w:space="0" w:color="000000"/>
              <w:bottom w:val="single" w:sz="4" w:space="0" w:color="000000"/>
            </w:tcBorders>
          </w:tcPr>
          <w:p w:rsidR="00447182" w:rsidRDefault="00447182" w:rsidP="006E0F87">
            <w:pPr>
              <w:snapToGrid w:val="0"/>
              <w:jc w:val="right"/>
              <w:rPr>
                <w:color w:val="000000"/>
              </w:rPr>
            </w:pPr>
          </w:p>
        </w:tc>
        <w:tc>
          <w:tcPr>
            <w:tcW w:w="1080" w:type="dxa"/>
            <w:tcBorders>
              <w:left w:val="single" w:sz="4" w:space="0" w:color="000000"/>
              <w:bottom w:val="single" w:sz="4" w:space="0" w:color="000000"/>
            </w:tcBorders>
          </w:tcPr>
          <w:p w:rsidR="00447182" w:rsidRPr="00895F2E" w:rsidRDefault="00447182" w:rsidP="006E0F87">
            <w:pPr>
              <w:snapToGrid w:val="0"/>
              <w:jc w:val="right"/>
              <w:rPr>
                <w:b/>
                <w:color w:val="000000"/>
              </w:rPr>
            </w:pPr>
          </w:p>
        </w:tc>
        <w:tc>
          <w:tcPr>
            <w:tcW w:w="1268" w:type="dxa"/>
            <w:tcBorders>
              <w:left w:val="single" w:sz="4" w:space="0" w:color="000000"/>
              <w:bottom w:val="single" w:sz="4" w:space="0" w:color="000000"/>
              <w:right w:val="single" w:sz="4" w:space="0" w:color="000000"/>
            </w:tcBorders>
          </w:tcPr>
          <w:p w:rsidR="00447182" w:rsidRPr="00447182" w:rsidRDefault="00447182" w:rsidP="006E0F87">
            <w:pPr>
              <w:snapToGrid w:val="0"/>
              <w:jc w:val="right"/>
              <w:rPr>
                <w:b/>
                <w:color w:val="000000"/>
              </w:rPr>
            </w:pP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p>
        </w:tc>
        <w:tc>
          <w:tcPr>
            <w:tcW w:w="4111" w:type="dxa"/>
            <w:tcBorders>
              <w:left w:val="single" w:sz="4" w:space="0" w:color="000000"/>
              <w:bottom w:val="single" w:sz="4" w:space="0" w:color="000000"/>
            </w:tcBorders>
          </w:tcPr>
          <w:p w:rsidR="00CC642A" w:rsidRDefault="00934DB6" w:rsidP="00934DB6">
            <w:pPr>
              <w:snapToGrid w:val="0"/>
              <w:rPr>
                <w:b/>
                <w:bCs/>
                <w:color w:val="000000"/>
              </w:rPr>
            </w:pPr>
            <w:r>
              <w:rPr>
                <w:b/>
                <w:bCs/>
                <w:color w:val="000000"/>
              </w:rPr>
              <w:t>Podz</w:t>
            </w:r>
            <w:r w:rsidR="00CC642A">
              <w:rPr>
                <w:b/>
                <w:bCs/>
                <w:color w:val="000000"/>
              </w:rPr>
              <w:t>bir I:</w:t>
            </w:r>
          </w:p>
        </w:tc>
        <w:tc>
          <w:tcPr>
            <w:tcW w:w="1091"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846"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851" w:type="dxa"/>
            <w:tcBorders>
              <w:left w:val="single" w:sz="4" w:space="0" w:color="000000"/>
              <w:bottom w:val="single" w:sz="4" w:space="0" w:color="000000"/>
            </w:tcBorders>
          </w:tcPr>
          <w:p w:rsidR="00CC642A" w:rsidRDefault="00CC642A" w:rsidP="006E0F87">
            <w:pPr>
              <w:snapToGrid w:val="0"/>
              <w:jc w:val="right"/>
              <w:rPr>
                <w:b/>
                <w:bCs/>
                <w:color w:val="000000"/>
              </w:rPr>
            </w:pPr>
          </w:p>
        </w:tc>
        <w:tc>
          <w:tcPr>
            <w:tcW w:w="1183" w:type="dxa"/>
            <w:tcBorders>
              <w:left w:val="single" w:sz="4" w:space="0" w:color="000000"/>
              <w:bottom w:val="single" w:sz="4" w:space="0" w:color="000000"/>
            </w:tcBorders>
          </w:tcPr>
          <w:p w:rsidR="00CC642A" w:rsidRDefault="001455D1" w:rsidP="006E0F87">
            <w:pPr>
              <w:snapToGrid w:val="0"/>
              <w:jc w:val="right"/>
              <w:rPr>
                <w:b/>
                <w:bCs/>
                <w:color w:val="000000"/>
              </w:rPr>
            </w:pPr>
            <w:r>
              <w:rPr>
                <w:b/>
                <w:bCs/>
                <w:color w:val="000000"/>
              </w:rPr>
              <w:t>23,260</w:t>
            </w:r>
          </w:p>
        </w:tc>
        <w:tc>
          <w:tcPr>
            <w:tcW w:w="1080" w:type="dxa"/>
            <w:tcBorders>
              <w:left w:val="single" w:sz="4" w:space="0" w:color="000000"/>
              <w:bottom w:val="single" w:sz="4" w:space="0" w:color="000000"/>
            </w:tcBorders>
          </w:tcPr>
          <w:p w:rsidR="00CC642A" w:rsidRDefault="00895F2E" w:rsidP="006E0F87">
            <w:pPr>
              <w:snapToGrid w:val="0"/>
              <w:jc w:val="right"/>
              <w:rPr>
                <w:b/>
                <w:bCs/>
                <w:color w:val="000000"/>
              </w:rPr>
            </w:pPr>
            <w:r w:rsidRPr="00895F2E">
              <w:rPr>
                <w:b/>
                <w:color w:val="000000"/>
              </w:rPr>
              <w:t>12,790</w:t>
            </w:r>
          </w:p>
        </w:tc>
        <w:tc>
          <w:tcPr>
            <w:tcW w:w="1268" w:type="dxa"/>
            <w:tcBorders>
              <w:left w:val="single" w:sz="4" w:space="0" w:color="000000"/>
              <w:bottom w:val="single" w:sz="4" w:space="0" w:color="000000"/>
              <w:right w:val="single" w:sz="4" w:space="0" w:color="000000"/>
            </w:tcBorders>
          </w:tcPr>
          <w:p w:rsidR="00CC642A" w:rsidRDefault="00895F2E" w:rsidP="006E0F87">
            <w:pPr>
              <w:snapToGrid w:val="0"/>
              <w:jc w:val="right"/>
              <w:rPr>
                <w:b/>
                <w:bCs/>
                <w:color w:val="000000"/>
              </w:rPr>
            </w:pPr>
            <w:r w:rsidRPr="00447182">
              <w:rPr>
                <w:b/>
                <w:color w:val="000000"/>
              </w:rPr>
              <w:t>10,470</w:t>
            </w:r>
          </w:p>
        </w:tc>
      </w:tr>
      <w:tr w:rsidR="00CC642A" w:rsidTr="00895F2E">
        <w:tc>
          <w:tcPr>
            <w:tcW w:w="558" w:type="dxa"/>
            <w:tcBorders>
              <w:left w:val="single" w:sz="4" w:space="0" w:color="000000"/>
              <w:bottom w:val="single" w:sz="4" w:space="0" w:color="000000"/>
            </w:tcBorders>
          </w:tcPr>
          <w:p w:rsidR="00CC642A" w:rsidRDefault="00CC642A" w:rsidP="006E0F87">
            <w:pPr>
              <w:snapToGrid w:val="0"/>
              <w:rPr>
                <w:b/>
                <w:bCs/>
                <w:color w:val="FF0000"/>
                <w:lang w:val="hr-HR"/>
              </w:rPr>
            </w:pPr>
          </w:p>
        </w:tc>
        <w:tc>
          <w:tcPr>
            <w:tcW w:w="4111" w:type="dxa"/>
            <w:tcBorders>
              <w:left w:val="single" w:sz="4" w:space="0" w:color="000000"/>
              <w:bottom w:val="single" w:sz="4" w:space="0" w:color="000000"/>
            </w:tcBorders>
          </w:tcPr>
          <w:p w:rsidR="00CC642A" w:rsidRDefault="00CC642A" w:rsidP="006E0F87">
            <w:pPr>
              <w:snapToGrid w:val="0"/>
              <w:rPr>
                <w:color w:val="FF0000"/>
                <w:lang w:val="hr-HR"/>
              </w:rPr>
            </w:pPr>
          </w:p>
        </w:tc>
        <w:tc>
          <w:tcPr>
            <w:tcW w:w="1091"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846"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851"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1183"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1080"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1268" w:type="dxa"/>
            <w:tcBorders>
              <w:left w:val="single" w:sz="4" w:space="0" w:color="000000"/>
              <w:bottom w:val="single" w:sz="4" w:space="0" w:color="000000"/>
              <w:right w:val="single" w:sz="4" w:space="0" w:color="000000"/>
            </w:tcBorders>
          </w:tcPr>
          <w:p w:rsidR="00CC642A" w:rsidRDefault="00CC642A" w:rsidP="006E0F87">
            <w:pPr>
              <w:snapToGrid w:val="0"/>
              <w:jc w:val="right"/>
              <w:rPr>
                <w:color w:val="FF0000"/>
                <w:lang w:val="hr-HR"/>
              </w:rPr>
            </w:pPr>
          </w:p>
        </w:tc>
      </w:tr>
      <w:tr w:rsidR="00CC642A" w:rsidTr="00895F2E">
        <w:tc>
          <w:tcPr>
            <w:tcW w:w="558" w:type="dxa"/>
            <w:tcBorders>
              <w:left w:val="single" w:sz="4" w:space="0" w:color="000000"/>
              <w:bottom w:val="single" w:sz="4" w:space="0" w:color="000000"/>
            </w:tcBorders>
          </w:tcPr>
          <w:p w:rsidR="00CC642A" w:rsidRDefault="00CC642A" w:rsidP="006E0F87">
            <w:pPr>
              <w:pStyle w:val="FootnoteText"/>
              <w:snapToGrid w:val="0"/>
              <w:rPr>
                <w:b/>
                <w:bCs/>
                <w:color w:val="000000"/>
                <w:lang w:val="hr-HR"/>
              </w:rPr>
            </w:pPr>
          </w:p>
        </w:tc>
        <w:tc>
          <w:tcPr>
            <w:tcW w:w="4111" w:type="dxa"/>
            <w:tcBorders>
              <w:left w:val="single" w:sz="4" w:space="0" w:color="000000"/>
              <w:bottom w:val="single" w:sz="4" w:space="0" w:color="000000"/>
            </w:tcBorders>
          </w:tcPr>
          <w:p w:rsidR="00CC642A" w:rsidRPr="00934DB6" w:rsidRDefault="00934DB6" w:rsidP="006E0F87">
            <w:pPr>
              <w:pStyle w:val="FootnoteText"/>
              <w:snapToGrid w:val="0"/>
              <w:rPr>
                <w:b/>
                <w:bCs/>
                <w:color w:val="000000"/>
                <w:sz w:val="24"/>
                <w:szCs w:val="24"/>
                <w:lang w:val="pl-PL"/>
              </w:rPr>
            </w:pPr>
            <w:r w:rsidRPr="00934DB6">
              <w:rPr>
                <w:b/>
                <w:bCs/>
                <w:color w:val="000000"/>
                <w:sz w:val="24"/>
                <w:szCs w:val="24"/>
                <w:lang w:val="pl-PL"/>
              </w:rPr>
              <w:t>Aktivnost 2</w:t>
            </w:r>
          </w:p>
        </w:tc>
        <w:tc>
          <w:tcPr>
            <w:tcW w:w="1091"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846"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851"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1183"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1080"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1268" w:type="dxa"/>
            <w:tcBorders>
              <w:left w:val="single" w:sz="4" w:space="0" w:color="000000"/>
              <w:bottom w:val="single" w:sz="4" w:space="0" w:color="000000"/>
              <w:right w:val="single" w:sz="4" w:space="0" w:color="000000"/>
            </w:tcBorders>
          </w:tcPr>
          <w:p w:rsidR="00CC642A" w:rsidRDefault="00CC642A" w:rsidP="006E0F87">
            <w:pPr>
              <w:snapToGrid w:val="0"/>
              <w:jc w:val="right"/>
              <w:rPr>
                <w:color w:val="000000"/>
                <w:lang w:val="hr-HR"/>
              </w:rPr>
            </w:pPr>
          </w:p>
        </w:tc>
      </w:tr>
      <w:tr w:rsidR="00CC642A" w:rsidRPr="00303304" w:rsidTr="00895F2E">
        <w:tc>
          <w:tcPr>
            <w:tcW w:w="558" w:type="dxa"/>
            <w:tcBorders>
              <w:left w:val="single" w:sz="4" w:space="0" w:color="000000"/>
              <w:bottom w:val="single" w:sz="4" w:space="0" w:color="000000"/>
            </w:tcBorders>
          </w:tcPr>
          <w:p w:rsidR="00CC642A" w:rsidRPr="00934DB6" w:rsidRDefault="00895F2E" w:rsidP="006E0F87">
            <w:pPr>
              <w:pStyle w:val="FootnoteText"/>
              <w:snapToGrid w:val="0"/>
              <w:rPr>
                <w:sz w:val="24"/>
                <w:szCs w:val="24"/>
                <w:lang w:val="pl-PL"/>
              </w:rPr>
            </w:pPr>
            <w:r>
              <w:rPr>
                <w:sz w:val="24"/>
                <w:szCs w:val="24"/>
                <w:lang w:val="pl-PL"/>
              </w:rPr>
              <w:t>23.</w:t>
            </w:r>
          </w:p>
        </w:tc>
        <w:tc>
          <w:tcPr>
            <w:tcW w:w="4111" w:type="dxa"/>
            <w:tcBorders>
              <w:left w:val="single" w:sz="4" w:space="0" w:color="000000"/>
              <w:bottom w:val="single" w:sz="4" w:space="0" w:color="000000"/>
            </w:tcBorders>
          </w:tcPr>
          <w:p w:rsidR="00CC642A" w:rsidRPr="00934DB6" w:rsidRDefault="00895F2E" w:rsidP="006E0F87">
            <w:pPr>
              <w:pStyle w:val="FootnoteText"/>
              <w:snapToGrid w:val="0"/>
              <w:rPr>
                <w:sz w:val="24"/>
                <w:szCs w:val="24"/>
                <w:lang w:val="pl-PL"/>
              </w:rPr>
            </w:pPr>
            <w:r>
              <w:rPr>
                <w:sz w:val="24"/>
                <w:szCs w:val="24"/>
                <w:lang w:val="pl-PL"/>
              </w:rPr>
              <w:t>Putni troškovi za goste i predavače festivala - Beograd</w:t>
            </w:r>
          </w:p>
        </w:tc>
        <w:tc>
          <w:tcPr>
            <w:tcW w:w="1091" w:type="dxa"/>
            <w:tcBorders>
              <w:left w:val="single" w:sz="4" w:space="0" w:color="000000"/>
              <w:bottom w:val="single" w:sz="4" w:space="0" w:color="000000"/>
            </w:tcBorders>
          </w:tcPr>
          <w:p w:rsidR="00CC642A" w:rsidRPr="00895F2E" w:rsidRDefault="00895F2E" w:rsidP="006E0F87">
            <w:pPr>
              <w:snapToGrid w:val="0"/>
              <w:jc w:val="right"/>
            </w:pPr>
            <w:r w:rsidRPr="00895F2E">
              <w:t>Po letu</w:t>
            </w:r>
          </w:p>
        </w:tc>
        <w:tc>
          <w:tcPr>
            <w:tcW w:w="846" w:type="dxa"/>
            <w:tcBorders>
              <w:left w:val="single" w:sz="4" w:space="0" w:color="000000"/>
              <w:bottom w:val="single" w:sz="4" w:space="0" w:color="000000"/>
            </w:tcBorders>
          </w:tcPr>
          <w:p w:rsidR="00CC642A" w:rsidRPr="00895F2E" w:rsidRDefault="00895F2E" w:rsidP="006E0F87">
            <w:pPr>
              <w:snapToGrid w:val="0"/>
              <w:jc w:val="right"/>
            </w:pPr>
            <w:r>
              <w:t>200</w:t>
            </w:r>
          </w:p>
        </w:tc>
        <w:tc>
          <w:tcPr>
            <w:tcW w:w="851" w:type="dxa"/>
            <w:tcBorders>
              <w:left w:val="single" w:sz="4" w:space="0" w:color="000000"/>
              <w:bottom w:val="single" w:sz="4" w:space="0" w:color="000000"/>
            </w:tcBorders>
          </w:tcPr>
          <w:p w:rsidR="00CC642A" w:rsidRPr="00303304" w:rsidRDefault="00895F2E" w:rsidP="006E0F87">
            <w:pPr>
              <w:snapToGrid w:val="0"/>
              <w:jc w:val="right"/>
            </w:pPr>
            <w:r>
              <w:t>2</w:t>
            </w:r>
          </w:p>
        </w:tc>
        <w:tc>
          <w:tcPr>
            <w:tcW w:w="1183" w:type="dxa"/>
            <w:tcBorders>
              <w:left w:val="single" w:sz="4" w:space="0" w:color="000000"/>
              <w:bottom w:val="single" w:sz="4" w:space="0" w:color="000000"/>
            </w:tcBorders>
          </w:tcPr>
          <w:p w:rsidR="00CC642A" w:rsidRPr="00303304" w:rsidRDefault="00895F2E" w:rsidP="006E0F87">
            <w:pPr>
              <w:snapToGrid w:val="0"/>
              <w:jc w:val="right"/>
            </w:pPr>
            <w:r>
              <w:t>400</w:t>
            </w:r>
          </w:p>
        </w:tc>
        <w:tc>
          <w:tcPr>
            <w:tcW w:w="1080" w:type="dxa"/>
            <w:tcBorders>
              <w:left w:val="single" w:sz="4" w:space="0" w:color="000000"/>
              <w:bottom w:val="single" w:sz="4" w:space="0" w:color="000000"/>
            </w:tcBorders>
          </w:tcPr>
          <w:p w:rsidR="00CC642A" w:rsidRPr="00303304" w:rsidRDefault="00895F2E" w:rsidP="006E0F87">
            <w:pPr>
              <w:snapToGrid w:val="0"/>
              <w:jc w:val="right"/>
            </w:pPr>
            <w:r>
              <w:t>400</w:t>
            </w:r>
          </w:p>
        </w:tc>
        <w:tc>
          <w:tcPr>
            <w:tcW w:w="1268" w:type="dxa"/>
            <w:tcBorders>
              <w:left w:val="single" w:sz="4" w:space="0" w:color="000000"/>
              <w:bottom w:val="single" w:sz="4" w:space="0" w:color="000000"/>
              <w:right w:val="single" w:sz="4" w:space="0" w:color="000000"/>
            </w:tcBorders>
          </w:tcPr>
          <w:p w:rsidR="00CC642A" w:rsidRPr="00303304" w:rsidRDefault="00895F2E" w:rsidP="006E0F87">
            <w:pPr>
              <w:snapToGrid w:val="0"/>
              <w:jc w:val="right"/>
            </w:pPr>
            <w:r>
              <w:t>0</w:t>
            </w:r>
          </w:p>
        </w:tc>
      </w:tr>
      <w:tr w:rsidR="00CC642A" w:rsidRPr="00303304" w:rsidTr="00895F2E">
        <w:tc>
          <w:tcPr>
            <w:tcW w:w="558" w:type="dxa"/>
            <w:tcBorders>
              <w:left w:val="single" w:sz="4" w:space="0" w:color="000000"/>
              <w:bottom w:val="single" w:sz="4" w:space="0" w:color="000000"/>
            </w:tcBorders>
          </w:tcPr>
          <w:p w:rsidR="00CC642A" w:rsidRPr="00934DB6" w:rsidRDefault="00895F2E" w:rsidP="006E0F87">
            <w:pPr>
              <w:pStyle w:val="FootnoteText"/>
              <w:snapToGrid w:val="0"/>
              <w:rPr>
                <w:sz w:val="24"/>
                <w:szCs w:val="24"/>
              </w:rPr>
            </w:pPr>
            <w:r>
              <w:rPr>
                <w:sz w:val="24"/>
                <w:szCs w:val="24"/>
              </w:rPr>
              <w:t>24.</w:t>
            </w:r>
          </w:p>
        </w:tc>
        <w:tc>
          <w:tcPr>
            <w:tcW w:w="4111" w:type="dxa"/>
            <w:tcBorders>
              <w:left w:val="single" w:sz="4" w:space="0" w:color="000000"/>
              <w:bottom w:val="single" w:sz="4" w:space="0" w:color="000000"/>
            </w:tcBorders>
          </w:tcPr>
          <w:p w:rsidR="00CC642A" w:rsidRPr="00934DB6" w:rsidRDefault="00895F2E" w:rsidP="00895F2E">
            <w:pPr>
              <w:pStyle w:val="FootnoteText"/>
              <w:snapToGrid w:val="0"/>
              <w:rPr>
                <w:sz w:val="24"/>
                <w:szCs w:val="24"/>
              </w:rPr>
            </w:pPr>
            <w:r>
              <w:rPr>
                <w:sz w:val="24"/>
                <w:szCs w:val="24"/>
                <w:lang w:val="pl-PL"/>
              </w:rPr>
              <w:t>Putni troškovi za goste i predavače festivala - Zagreb</w:t>
            </w:r>
          </w:p>
        </w:tc>
        <w:tc>
          <w:tcPr>
            <w:tcW w:w="1091" w:type="dxa"/>
            <w:tcBorders>
              <w:left w:val="single" w:sz="4" w:space="0" w:color="000000"/>
              <w:bottom w:val="single" w:sz="4" w:space="0" w:color="000000"/>
            </w:tcBorders>
          </w:tcPr>
          <w:p w:rsidR="00CC642A" w:rsidRPr="00303304" w:rsidRDefault="00895F2E" w:rsidP="006E0F87">
            <w:pPr>
              <w:snapToGrid w:val="0"/>
              <w:jc w:val="right"/>
            </w:pPr>
            <w:r>
              <w:t>Po letu</w:t>
            </w:r>
          </w:p>
        </w:tc>
        <w:tc>
          <w:tcPr>
            <w:tcW w:w="846" w:type="dxa"/>
            <w:tcBorders>
              <w:left w:val="single" w:sz="4" w:space="0" w:color="000000"/>
              <w:bottom w:val="single" w:sz="4" w:space="0" w:color="000000"/>
            </w:tcBorders>
          </w:tcPr>
          <w:p w:rsidR="00CC642A" w:rsidRPr="00303304" w:rsidRDefault="00895F2E" w:rsidP="006E0F87">
            <w:pPr>
              <w:snapToGrid w:val="0"/>
              <w:jc w:val="right"/>
            </w:pPr>
            <w:r>
              <w:t>240</w:t>
            </w:r>
          </w:p>
        </w:tc>
        <w:tc>
          <w:tcPr>
            <w:tcW w:w="851" w:type="dxa"/>
            <w:tcBorders>
              <w:left w:val="single" w:sz="4" w:space="0" w:color="000000"/>
              <w:bottom w:val="single" w:sz="4" w:space="0" w:color="000000"/>
            </w:tcBorders>
          </w:tcPr>
          <w:p w:rsidR="00CC642A" w:rsidRPr="00303304" w:rsidRDefault="00895F2E" w:rsidP="006E0F87">
            <w:pPr>
              <w:snapToGrid w:val="0"/>
              <w:jc w:val="right"/>
            </w:pPr>
            <w:r>
              <w:t>1</w:t>
            </w:r>
          </w:p>
        </w:tc>
        <w:tc>
          <w:tcPr>
            <w:tcW w:w="1183" w:type="dxa"/>
            <w:tcBorders>
              <w:left w:val="single" w:sz="4" w:space="0" w:color="000000"/>
              <w:bottom w:val="single" w:sz="4" w:space="0" w:color="000000"/>
            </w:tcBorders>
          </w:tcPr>
          <w:p w:rsidR="00CC642A" w:rsidRPr="00303304" w:rsidRDefault="00895F2E" w:rsidP="006E0F87">
            <w:pPr>
              <w:snapToGrid w:val="0"/>
              <w:jc w:val="right"/>
            </w:pPr>
            <w:r>
              <w:t>240</w:t>
            </w:r>
          </w:p>
        </w:tc>
        <w:tc>
          <w:tcPr>
            <w:tcW w:w="1080" w:type="dxa"/>
            <w:tcBorders>
              <w:left w:val="single" w:sz="4" w:space="0" w:color="000000"/>
              <w:bottom w:val="single" w:sz="4" w:space="0" w:color="000000"/>
            </w:tcBorders>
          </w:tcPr>
          <w:p w:rsidR="00CC642A" w:rsidRPr="00303304" w:rsidRDefault="00895F2E" w:rsidP="006E0F87">
            <w:pPr>
              <w:snapToGrid w:val="0"/>
              <w:jc w:val="right"/>
            </w:pPr>
            <w:r>
              <w:t>240</w:t>
            </w:r>
          </w:p>
        </w:tc>
        <w:tc>
          <w:tcPr>
            <w:tcW w:w="1268" w:type="dxa"/>
            <w:tcBorders>
              <w:left w:val="single" w:sz="4" w:space="0" w:color="000000"/>
              <w:bottom w:val="single" w:sz="4" w:space="0" w:color="000000"/>
              <w:right w:val="single" w:sz="4" w:space="0" w:color="000000"/>
            </w:tcBorders>
          </w:tcPr>
          <w:p w:rsidR="00CC642A" w:rsidRPr="00303304" w:rsidRDefault="00895F2E" w:rsidP="006E0F87">
            <w:pPr>
              <w:snapToGrid w:val="0"/>
              <w:jc w:val="right"/>
            </w:pPr>
            <w:r>
              <w:t>0</w:t>
            </w:r>
          </w:p>
        </w:tc>
      </w:tr>
      <w:tr w:rsidR="00CC642A" w:rsidRPr="00303304" w:rsidTr="00895F2E">
        <w:tc>
          <w:tcPr>
            <w:tcW w:w="558" w:type="dxa"/>
            <w:tcBorders>
              <w:left w:val="single" w:sz="4" w:space="0" w:color="000000"/>
              <w:bottom w:val="single" w:sz="4" w:space="0" w:color="000000"/>
            </w:tcBorders>
          </w:tcPr>
          <w:p w:rsidR="00CC642A" w:rsidRPr="00934DB6" w:rsidRDefault="00895F2E" w:rsidP="006E0F87">
            <w:pPr>
              <w:snapToGrid w:val="0"/>
            </w:pPr>
            <w:r>
              <w:t>25.</w:t>
            </w:r>
          </w:p>
        </w:tc>
        <w:tc>
          <w:tcPr>
            <w:tcW w:w="4111" w:type="dxa"/>
            <w:tcBorders>
              <w:left w:val="single" w:sz="4" w:space="0" w:color="000000"/>
              <w:bottom w:val="single" w:sz="4" w:space="0" w:color="000000"/>
            </w:tcBorders>
          </w:tcPr>
          <w:p w:rsidR="00CC642A" w:rsidRPr="00934DB6" w:rsidRDefault="00895F2E" w:rsidP="006E0F87">
            <w:pPr>
              <w:pStyle w:val="FootnoteText"/>
              <w:snapToGrid w:val="0"/>
              <w:rPr>
                <w:sz w:val="24"/>
                <w:szCs w:val="24"/>
              </w:rPr>
            </w:pPr>
            <w:r>
              <w:rPr>
                <w:sz w:val="24"/>
                <w:szCs w:val="24"/>
                <w:lang w:val="pl-PL"/>
              </w:rPr>
              <w:t>Putni troškovi za goste i predavače festivala - London</w:t>
            </w:r>
          </w:p>
        </w:tc>
        <w:tc>
          <w:tcPr>
            <w:tcW w:w="1091" w:type="dxa"/>
            <w:tcBorders>
              <w:left w:val="single" w:sz="4" w:space="0" w:color="000000"/>
              <w:bottom w:val="single" w:sz="4" w:space="0" w:color="000000"/>
            </w:tcBorders>
          </w:tcPr>
          <w:p w:rsidR="00CC642A" w:rsidRPr="00303304" w:rsidRDefault="00895F2E" w:rsidP="006E0F87">
            <w:pPr>
              <w:snapToGrid w:val="0"/>
              <w:jc w:val="right"/>
            </w:pPr>
            <w:r>
              <w:t>Po letu</w:t>
            </w:r>
          </w:p>
        </w:tc>
        <w:tc>
          <w:tcPr>
            <w:tcW w:w="846" w:type="dxa"/>
            <w:tcBorders>
              <w:left w:val="single" w:sz="4" w:space="0" w:color="000000"/>
              <w:bottom w:val="single" w:sz="4" w:space="0" w:color="000000"/>
            </w:tcBorders>
          </w:tcPr>
          <w:p w:rsidR="00CC642A" w:rsidRPr="00303304" w:rsidRDefault="00895F2E" w:rsidP="006E0F87">
            <w:pPr>
              <w:snapToGrid w:val="0"/>
              <w:jc w:val="right"/>
            </w:pPr>
            <w:r>
              <w:t>450</w:t>
            </w:r>
          </w:p>
        </w:tc>
        <w:tc>
          <w:tcPr>
            <w:tcW w:w="851" w:type="dxa"/>
            <w:tcBorders>
              <w:left w:val="single" w:sz="4" w:space="0" w:color="000000"/>
              <w:bottom w:val="single" w:sz="4" w:space="0" w:color="000000"/>
            </w:tcBorders>
          </w:tcPr>
          <w:p w:rsidR="00CC642A" w:rsidRPr="00303304" w:rsidRDefault="00895F2E" w:rsidP="006E0F87">
            <w:pPr>
              <w:snapToGrid w:val="0"/>
              <w:jc w:val="right"/>
            </w:pPr>
            <w:r>
              <w:t>1</w:t>
            </w:r>
          </w:p>
        </w:tc>
        <w:tc>
          <w:tcPr>
            <w:tcW w:w="1183" w:type="dxa"/>
            <w:tcBorders>
              <w:left w:val="single" w:sz="4" w:space="0" w:color="000000"/>
              <w:bottom w:val="single" w:sz="4" w:space="0" w:color="000000"/>
            </w:tcBorders>
          </w:tcPr>
          <w:p w:rsidR="00CC642A" w:rsidRPr="00303304" w:rsidRDefault="00895F2E" w:rsidP="006E0F87">
            <w:pPr>
              <w:snapToGrid w:val="0"/>
              <w:jc w:val="right"/>
            </w:pPr>
            <w:r>
              <w:t>450</w:t>
            </w:r>
          </w:p>
        </w:tc>
        <w:tc>
          <w:tcPr>
            <w:tcW w:w="1080" w:type="dxa"/>
            <w:tcBorders>
              <w:left w:val="single" w:sz="4" w:space="0" w:color="000000"/>
              <w:bottom w:val="single" w:sz="4" w:space="0" w:color="000000"/>
            </w:tcBorders>
          </w:tcPr>
          <w:p w:rsidR="00CC642A" w:rsidRPr="00303304" w:rsidRDefault="00895F2E" w:rsidP="006E0F87">
            <w:pPr>
              <w:snapToGrid w:val="0"/>
              <w:jc w:val="right"/>
            </w:pPr>
            <w:r>
              <w:t>450</w:t>
            </w:r>
          </w:p>
        </w:tc>
        <w:tc>
          <w:tcPr>
            <w:tcW w:w="1268" w:type="dxa"/>
            <w:tcBorders>
              <w:left w:val="single" w:sz="4" w:space="0" w:color="000000"/>
              <w:bottom w:val="single" w:sz="4" w:space="0" w:color="000000"/>
              <w:right w:val="single" w:sz="4" w:space="0" w:color="000000"/>
            </w:tcBorders>
          </w:tcPr>
          <w:p w:rsidR="00CC642A" w:rsidRPr="00303304" w:rsidRDefault="00895F2E" w:rsidP="006E0F87">
            <w:pPr>
              <w:snapToGrid w:val="0"/>
              <w:jc w:val="right"/>
            </w:pPr>
            <w:r>
              <w:t>0</w:t>
            </w:r>
          </w:p>
        </w:tc>
      </w:tr>
      <w:tr w:rsidR="00895F2E" w:rsidRPr="00303304" w:rsidTr="00895F2E">
        <w:tc>
          <w:tcPr>
            <w:tcW w:w="558" w:type="dxa"/>
            <w:tcBorders>
              <w:left w:val="single" w:sz="4" w:space="0" w:color="000000"/>
              <w:bottom w:val="single" w:sz="4" w:space="0" w:color="000000"/>
            </w:tcBorders>
          </w:tcPr>
          <w:p w:rsidR="00895F2E" w:rsidRDefault="00895F2E" w:rsidP="006E0F87">
            <w:pPr>
              <w:snapToGrid w:val="0"/>
            </w:pPr>
            <w:r>
              <w:t>26.</w:t>
            </w:r>
          </w:p>
        </w:tc>
        <w:tc>
          <w:tcPr>
            <w:tcW w:w="4111" w:type="dxa"/>
            <w:tcBorders>
              <w:left w:val="single" w:sz="4" w:space="0" w:color="000000"/>
              <w:bottom w:val="single" w:sz="4" w:space="0" w:color="000000"/>
            </w:tcBorders>
          </w:tcPr>
          <w:p w:rsidR="00895F2E" w:rsidRPr="00934DB6" w:rsidRDefault="00895F2E" w:rsidP="006E0F87">
            <w:pPr>
              <w:pStyle w:val="FootnoteText"/>
              <w:snapToGrid w:val="0"/>
              <w:rPr>
                <w:sz w:val="24"/>
                <w:szCs w:val="24"/>
              </w:rPr>
            </w:pPr>
            <w:r>
              <w:rPr>
                <w:sz w:val="24"/>
                <w:szCs w:val="24"/>
                <w:lang w:val="pl-PL"/>
              </w:rPr>
              <w:t>Putni troškovi za goste i predavače festivala – Pariz</w:t>
            </w:r>
          </w:p>
        </w:tc>
        <w:tc>
          <w:tcPr>
            <w:tcW w:w="1091" w:type="dxa"/>
            <w:tcBorders>
              <w:left w:val="single" w:sz="4" w:space="0" w:color="000000"/>
              <w:bottom w:val="single" w:sz="4" w:space="0" w:color="000000"/>
            </w:tcBorders>
          </w:tcPr>
          <w:p w:rsidR="00895F2E" w:rsidRPr="00303304" w:rsidRDefault="00895F2E" w:rsidP="006E0F87">
            <w:pPr>
              <w:snapToGrid w:val="0"/>
              <w:jc w:val="right"/>
            </w:pPr>
            <w:r>
              <w:t>Po letu</w:t>
            </w:r>
          </w:p>
        </w:tc>
        <w:tc>
          <w:tcPr>
            <w:tcW w:w="846" w:type="dxa"/>
            <w:tcBorders>
              <w:left w:val="single" w:sz="4" w:space="0" w:color="000000"/>
              <w:bottom w:val="single" w:sz="4" w:space="0" w:color="000000"/>
            </w:tcBorders>
          </w:tcPr>
          <w:p w:rsidR="00895F2E" w:rsidRPr="00303304" w:rsidRDefault="00895F2E" w:rsidP="006E0F87">
            <w:pPr>
              <w:snapToGrid w:val="0"/>
              <w:jc w:val="right"/>
            </w:pPr>
            <w:r>
              <w:t>400</w:t>
            </w:r>
          </w:p>
        </w:tc>
        <w:tc>
          <w:tcPr>
            <w:tcW w:w="851" w:type="dxa"/>
            <w:tcBorders>
              <w:left w:val="single" w:sz="4" w:space="0" w:color="000000"/>
              <w:bottom w:val="single" w:sz="4" w:space="0" w:color="000000"/>
            </w:tcBorders>
          </w:tcPr>
          <w:p w:rsidR="00895F2E" w:rsidRPr="00303304" w:rsidRDefault="00895F2E" w:rsidP="006E0F87">
            <w:pPr>
              <w:snapToGrid w:val="0"/>
              <w:jc w:val="right"/>
            </w:pPr>
            <w:r>
              <w:t>1</w:t>
            </w:r>
          </w:p>
        </w:tc>
        <w:tc>
          <w:tcPr>
            <w:tcW w:w="1183" w:type="dxa"/>
            <w:tcBorders>
              <w:left w:val="single" w:sz="4" w:space="0" w:color="000000"/>
              <w:bottom w:val="single" w:sz="4" w:space="0" w:color="000000"/>
            </w:tcBorders>
          </w:tcPr>
          <w:p w:rsidR="00895F2E" w:rsidRPr="00303304" w:rsidRDefault="00895F2E" w:rsidP="006E0F87">
            <w:pPr>
              <w:snapToGrid w:val="0"/>
              <w:jc w:val="right"/>
            </w:pPr>
            <w:r>
              <w:t>400</w:t>
            </w:r>
          </w:p>
        </w:tc>
        <w:tc>
          <w:tcPr>
            <w:tcW w:w="1080" w:type="dxa"/>
            <w:tcBorders>
              <w:left w:val="single" w:sz="4" w:space="0" w:color="000000"/>
              <w:bottom w:val="single" w:sz="4" w:space="0" w:color="000000"/>
            </w:tcBorders>
          </w:tcPr>
          <w:p w:rsidR="00895F2E" w:rsidRPr="00303304" w:rsidRDefault="00895F2E" w:rsidP="006E0F87">
            <w:pPr>
              <w:snapToGrid w:val="0"/>
              <w:jc w:val="right"/>
            </w:pPr>
            <w:r>
              <w:t>400</w:t>
            </w:r>
          </w:p>
        </w:tc>
        <w:tc>
          <w:tcPr>
            <w:tcW w:w="1268" w:type="dxa"/>
            <w:tcBorders>
              <w:left w:val="single" w:sz="4" w:space="0" w:color="000000"/>
              <w:bottom w:val="single" w:sz="4" w:space="0" w:color="000000"/>
              <w:right w:val="single" w:sz="4" w:space="0" w:color="000000"/>
            </w:tcBorders>
          </w:tcPr>
          <w:p w:rsidR="00895F2E" w:rsidRPr="00303304" w:rsidRDefault="00895F2E" w:rsidP="006E0F87">
            <w:pPr>
              <w:snapToGrid w:val="0"/>
              <w:jc w:val="right"/>
            </w:pPr>
            <w:r>
              <w:t>0</w:t>
            </w:r>
          </w:p>
        </w:tc>
      </w:tr>
      <w:tr w:rsidR="00895F2E" w:rsidRPr="00303304" w:rsidTr="00895F2E">
        <w:tc>
          <w:tcPr>
            <w:tcW w:w="558" w:type="dxa"/>
            <w:tcBorders>
              <w:left w:val="single" w:sz="4" w:space="0" w:color="000000"/>
              <w:bottom w:val="single" w:sz="4" w:space="0" w:color="000000"/>
            </w:tcBorders>
          </w:tcPr>
          <w:p w:rsidR="00895F2E" w:rsidRDefault="00895F2E" w:rsidP="006E0F87">
            <w:pPr>
              <w:snapToGrid w:val="0"/>
            </w:pPr>
            <w:r>
              <w:t>27.</w:t>
            </w:r>
          </w:p>
        </w:tc>
        <w:tc>
          <w:tcPr>
            <w:tcW w:w="4111" w:type="dxa"/>
            <w:tcBorders>
              <w:left w:val="single" w:sz="4" w:space="0" w:color="000000"/>
              <w:bottom w:val="single" w:sz="4" w:space="0" w:color="000000"/>
            </w:tcBorders>
          </w:tcPr>
          <w:p w:rsidR="00895F2E" w:rsidRPr="00934DB6" w:rsidRDefault="00895F2E" w:rsidP="006E0F87">
            <w:pPr>
              <w:pStyle w:val="FootnoteText"/>
              <w:snapToGrid w:val="0"/>
              <w:rPr>
                <w:sz w:val="24"/>
                <w:szCs w:val="24"/>
              </w:rPr>
            </w:pPr>
            <w:r>
              <w:rPr>
                <w:sz w:val="24"/>
                <w:szCs w:val="24"/>
                <w:lang w:val="pl-PL"/>
              </w:rPr>
              <w:t>Putni troškovi za goste i predavače festivala – Brisel</w:t>
            </w:r>
          </w:p>
        </w:tc>
        <w:tc>
          <w:tcPr>
            <w:tcW w:w="1091" w:type="dxa"/>
            <w:tcBorders>
              <w:left w:val="single" w:sz="4" w:space="0" w:color="000000"/>
              <w:bottom w:val="single" w:sz="4" w:space="0" w:color="000000"/>
            </w:tcBorders>
          </w:tcPr>
          <w:p w:rsidR="00895F2E" w:rsidRPr="00303304" w:rsidRDefault="00895F2E" w:rsidP="006E0F87">
            <w:pPr>
              <w:snapToGrid w:val="0"/>
              <w:jc w:val="right"/>
            </w:pPr>
            <w:r>
              <w:t>Po letu</w:t>
            </w:r>
          </w:p>
        </w:tc>
        <w:tc>
          <w:tcPr>
            <w:tcW w:w="846" w:type="dxa"/>
            <w:tcBorders>
              <w:left w:val="single" w:sz="4" w:space="0" w:color="000000"/>
              <w:bottom w:val="single" w:sz="4" w:space="0" w:color="000000"/>
            </w:tcBorders>
          </w:tcPr>
          <w:p w:rsidR="00895F2E" w:rsidRPr="00303304" w:rsidRDefault="00895F2E" w:rsidP="006E0F87">
            <w:pPr>
              <w:snapToGrid w:val="0"/>
              <w:jc w:val="right"/>
            </w:pPr>
            <w:r>
              <w:t>400</w:t>
            </w:r>
          </w:p>
        </w:tc>
        <w:tc>
          <w:tcPr>
            <w:tcW w:w="851" w:type="dxa"/>
            <w:tcBorders>
              <w:left w:val="single" w:sz="4" w:space="0" w:color="000000"/>
              <w:bottom w:val="single" w:sz="4" w:space="0" w:color="000000"/>
            </w:tcBorders>
          </w:tcPr>
          <w:p w:rsidR="00895F2E" w:rsidRPr="00303304" w:rsidRDefault="00895F2E" w:rsidP="006E0F87">
            <w:pPr>
              <w:snapToGrid w:val="0"/>
              <w:jc w:val="right"/>
            </w:pPr>
            <w:r>
              <w:t>1</w:t>
            </w:r>
          </w:p>
        </w:tc>
        <w:tc>
          <w:tcPr>
            <w:tcW w:w="1183" w:type="dxa"/>
            <w:tcBorders>
              <w:left w:val="single" w:sz="4" w:space="0" w:color="000000"/>
              <w:bottom w:val="single" w:sz="4" w:space="0" w:color="000000"/>
            </w:tcBorders>
          </w:tcPr>
          <w:p w:rsidR="00895F2E" w:rsidRPr="00303304" w:rsidRDefault="00895F2E" w:rsidP="006E0F87">
            <w:pPr>
              <w:snapToGrid w:val="0"/>
              <w:jc w:val="right"/>
            </w:pPr>
            <w:r>
              <w:t>400</w:t>
            </w:r>
          </w:p>
        </w:tc>
        <w:tc>
          <w:tcPr>
            <w:tcW w:w="1080" w:type="dxa"/>
            <w:tcBorders>
              <w:left w:val="single" w:sz="4" w:space="0" w:color="000000"/>
              <w:bottom w:val="single" w:sz="4" w:space="0" w:color="000000"/>
            </w:tcBorders>
          </w:tcPr>
          <w:p w:rsidR="00895F2E" w:rsidRPr="00303304" w:rsidRDefault="00895F2E" w:rsidP="006E0F87">
            <w:pPr>
              <w:snapToGrid w:val="0"/>
              <w:jc w:val="right"/>
            </w:pPr>
            <w:r>
              <w:t>400</w:t>
            </w:r>
          </w:p>
        </w:tc>
        <w:tc>
          <w:tcPr>
            <w:tcW w:w="1268" w:type="dxa"/>
            <w:tcBorders>
              <w:left w:val="single" w:sz="4" w:space="0" w:color="000000"/>
              <w:bottom w:val="single" w:sz="4" w:space="0" w:color="000000"/>
              <w:right w:val="single" w:sz="4" w:space="0" w:color="000000"/>
            </w:tcBorders>
          </w:tcPr>
          <w:p w:rsidR="00895F2E" w:rsidRPr="00303304" w:rsidRDefault="00895F2E" w:rsidP="006E0F87">
            <w:pPr>
              <w:snapToGrid w:val="0"/>
              <w:jc w:val="right"/>
            </w:pPr>
            <w:r>
              <w:t>0</w:t>
            </w:r>
          </w:p>
        </w:tc>
      </w:tr>
      <w:tr w:rsidR="00895F2E" w:rsidRPr="00303304" w:rsidTr="00895F2E">
        <w:tc>
          <w:tcPr>
            <w:tcW w:w="558" w:type="dxa"/>
            <w:tcBorders>
              <w:left w:val="single" w:sz="4" w:space="0" w:color="000000"/>
              <w:bottom w:val="single" w:sz="4" w:space="0" w:color="000000"/>
            </w:tcBorders>
          </w:tcPr>
          <w:p w:rsidR="00895F2E" w:rsidRDefault="00895F2E" w:rsidP="006E0F87">
            <w:pPr>
              <w:snapToGrid w:val="0"/>
            </w:pPr>
            <w:r>
              <w:t>28.</w:t>
            </w:r>
          </w:p>
        </w:tc>
        <w:tc>
          <w:tcPr>
            <w:tcW w:w="4111" w:type="dxa"/>
            <w:tcBorders>
              <w:left w:val="single" w:sz="4" w:space="0" w:color="000000"/>
              <w:bottom w:val="single" w:sz="4" w:space="0" w:color="000000"/>
            </w:tcBorders>
          </w:tcPr>
          <w:p w:rsidR="00895F2E" w:rsidRPr="00934DB6" w:rsidRDefault="00895F2E" w:rsidP="006E0F87">
            <w:pPr>
              <w:pStyle w:val="FootnoteText"/>
              <w:snapToGrid w:val="0"/>
              <w:rPr>
                <w:sz w:val="24"/>
                <w:szCs w:val="24"/>
              </w:rPr>
            </w:pPr>
            <w:r>
              <w:rPr>
                <w:sz w:val="24"/>
                <w:szCs w:val="24"/>
                <w:lang w:val="pl-PL"/>
              </w:rPr>
              <w:t>Putni troškovi za goste i predavače festivala – Berlin</w:t>
            </w:r>
          </w:p>
        </w:tc>
        <w:tc>
          <w:tcPr>
            <w:tcW w:w="1091" w:type="dxa"/>
            <w:tcBorders>
              <w:left w:val="single" w:sz="4" w:space="0" w:color="000000"/>
              <w:bottom w:val="single" w:sz="4" w:space="0" w:color="000000"/>
            </w:tcBorders>
          </w:tcPr>
          <w:p w:rsidR="00895F2E" w:rsidRPr="00303304" w:rsidRDefault="00895F2E" w:rsidP="006E0F87">
            <w:pPr>
              <w:snapToGrid w:val="0"/>
              <w:jc w:val="right"/>
            </w:pPr>
            <w:r>
              <w:t>Po letu</w:t>
            </w:r>
          </w:p>
        </w:tc>
        <w:tc>
          <w:tcPr>
            <w:tcW w:w="846" w:type="dxa"/>
            <w:tcBorders>
              <w:left w:val="single" w:sz="4" w:space="0" w:color="000000"/>
              <w:bottom w:val="single" w:sz="4" w:space="0" w:color="000000"/>
            </w:tcBorders>
          </w:tcPr>
          <w:p w:rsidR="00895F2E" w:rsidRPr="00303304" w:rsidRDefault="00895F2E" w:rsidP="006E0F87">
            <w:pPr>
              <w:snapToGrid w:val="0"/>
              <w:jc w:val="right"/>
            </w:pPr>
            <w:r>
              <w:t>400</w:t>
            </w:r>
          </w:p>
        </w:tc>
        <w:tc>
          <w:tcPr>
            <w:tcW w:w="851" w:type="dxa"/>
            <w:tcBorders>
              <w:left w:val="single" w:sz="4" w:space="0" w:color="000000"/>
              <w:bottom w:val="single" w:sz="4" w:space="0" w:color="000000"/>
            </w:tcBorders>
          </w:tcPr>
          <w:p w:rsidR="00895F2E" w:rsidRPr="00303304" w:rsidRDefault="00895F2E" w:rsidP="006E0F87">
            <w:pPr>
              <w:snapToGrid w:val="0"/>
              <w:jc w:val="right"/>
            </w:pPr>
            <w:r>
              <w:t>1</w:t>
            </w:r>
          </w:p>
        </w:tc>
        <w:tc>
          <w:tcPr>
            <w:tcW w:w="1183" w:type="dxa"/>
            <w:tcBorders>
              <w:left w:val="single" w:sz="4" w:space="0" w:color="000000"/>
              <w:bottom w:val="single" w:sz="4" w:space="0" w:color="000000"/>
            </w:tcBorders>
          </w:tcPr>
          <w:p w:rsidR="00895F2E" w:rsidRPr="00303304" w:rsidRDefault="00895F2E" w:rsidP="006E0F87">
            <w:pPr>
              <w:snapToGrid w:val="0"/>
              <w:jc w:val="right"/>
            </w:pPr>
            <w:r>
              <w:t>400</w:t>
            </w:r>
          </w:p>
        </w:tc>
        <w:tc>
          <w:tcPr>
            <w:tcW w:w="1080" w:type="dxa"/>
            <w:tcBorders>
              <w:left w:val="single" w:sz="4" w:space="0" w:color="000000"/>
              <w:bottom w:val="single" w:sz="4" w:space="0" w:color="000000"/>
            </w:tcBorders>
          </w:tcPr>
          <w:p w:rsidR="00895F2E" w:rsidRPr="00303304" w:rsidRDefault="00895F2E" w:rsidP="006E0F87">
            <w:pPr>
              <w:snapToGrid w:val="0"/>
              <w:jc w:val="right"/>
            </w:pPr>
            <w:r>
              <w:t>400</w:t>
            </w:r>
          </w:p>
        </w:tc>
        <w:tc>
          <w:tcPr>
            <w:tcW w:w="1268" w:type="dxa"/>
            <w:tcBorders>
              <w:left w:val="single" w:sz="4" w:space="0" w:color="000000"/>
              <w:bottom w:val="single" w:sz="4" w:space="0" w:color="000000"/>
              <w:right w:val="single" w:sz="4" w:space="0" w:color="000000"/>
            </w:tcBorders>
          </w:tcPr>
          <w:p w:rsidR="00895F2E" w:rsidRPr="00303304" w:rsidRDefault="00895F2E" w:rsidP="006E0F87">
            <w:pPr>
              <w:snapToGrid w:val="0"/>
              <w:jc w:val="right"/>
            </w:pPr>
            <w:r>
              <w:t>0</w:t>
            </w:r>
          </w:p>
        </w:tc>
      </w:tr>
      <w:tr w:rsidR="00895F2E" w:rsidRPr="00303304" w:rsidTr="00895F2E">
        <w:tc>
          <w:tcPr>
            <w:tcW w:w="558" w:type="dxa"/>
            <w:tcBorders>
              <w:left w:val="single" w:sz="4" w:space="0" w:color="000000"/>
              <w:bottom w:val="single" w:sz="4" w:space="0" w:color="000000"/>
            </w:tcBorders>
          </w:tcPr>
          <w:p w:rsidR="00895F2E" w:rsidRDefault="00895F2E" w:rsidP="006E0F87">
            <w:pPr>
              <w:snapToGrid w:val="0"/>
            </w:pPr>
            <w:r>
              <w:t>29.</w:t>
            </w:r>
          </w:p>
        </w:tc>
        <w:tc>
          <w:tcPr>
            <w:tcW w:w="4111" w:type="dxa"/>
            <w:tcBorders>
              <w:left w:val="single" w:sz="4" w:space="0" w:color="000000"/>
              <w:bottom w:val="single" w:sz="4" w:space="0" w:color="000000"/>
            </w:tcBorders>
          </w:tcPr>
          <w:p w:rsidR="00895F2E" w:rsidRDefault="00895F2E" w:rsidP="006E0F87">
            <w:pPr>
              <w:pStyle w:val="FootnoteText"/>
              <w:snapToGrid w:val="0"/>
              <w:rPr>
                <w:sz w:val="24"/>
                <w:szCs w:val="24"/>
                <w:lang w:val="pl-PL"/>
              </w:rPr>
            </w:pPr>
            <w:r>
              <w:rPr>
                <w:sz w:val="24"/>
                <w:szCs w:val="24"/>
                <w:lang w:val="pl-PL"/>
              </w:rPr>
              <w:t>Putni troškovi za goste i predavače festivala – Sarajevo</w:t>
            </w:r>
          </w:p>
        </w:tc>
        <w:tc>
          <w:tcPr>
            <w:tcW w:w="1091" w:type="dxa"/>
            <w:tcBorders>
              <w:left w:val="single" w:sz="4" w:space="0" w:color="000000"/>
              <w:bottom w:val="single" w:sz="4" w:space="0" w:color="000000"/>
            </w:tcBorders>
          </w:tcPr>
          <w:p w:rsidR="00895F2E" w:rsidRDefault="00895F2E" w:rsidP="006E0F87">
            <w:pPr>
              <w:snapToGrid w:val="0"/>
              <w:jc w:val="right"/>
            </w:pPr>
            <w:r>
              <w:t>Po letu</w:t>
            </w:r>
          </w:p>
        </w:tc>
        <w:tc>
          <w:tcPr>
            <w:tcW w:w="846" w:type="dxa"/>
            <w:tcBorders>
              <w:left w:val="single" w:sz="4" w:space="0" w:color="000000"/>
              <w:bottom w:val="single" w:sz="4" w:space="0" w:color="000000"/>
            </w:tcBorders>
          </w:tcPr>
          <w:p w:rsidR="00895F2E" w:rsidRDefault="00895F2E" w:rsidP="006E0F87">
            <w:pPr>
              <w:snapToGrid w:val="0"/>
              <w:jc w:val="right"/>
            </w:pPr>
            <w:r>
              <w:t>250</w:t>
            </w:r>
          </w:p>
        </w:tc>
        <w:tc>
          <w:tcPr>
            <w:tcW w:w="851" w:type="dxa"/>
            <w:tcBorders>
              <w:left w:val="single" w:sz="4" w:space="0" w:color="000000"/>
              <w:bottom w:val="single" w:sz="4" w:space="0" w:color="000000"/>
            </w:tcBorders>
          </w:tcPr>
          <w:p w:rsidR="00895F2E" w:rsidRDefault="00895F2E" w:rsidP="006E0F87">
            <w:pPr>
              <w:snapToGrid w:val="0"/>
              <w:jc w:val="right"/>
            </w:pPr>
            <w:r>
              <w:t>1</w:t>
            </w:r>
          </w:p>
        </w:tc>
        <w:tc>
          <w:tcPr>
            <w:tcW w:w="1183" w:type="dxa"/>
            <w:tcBorders>
              <w:left w:val="single" w:sz="4" w:space="0" w:color="000000"/>
              <w:bottom w:val="single" w:sz="4" w:space="0" w:color="000000"/>
            </w:tcBorders>
          </w:tcPr>
          <w:p w:rsidR="00895F2E" w:rsidRDefault="00895F2E" w:rsidP="006E0F87">
            <w:pPr>
              <w:snapToGrid w:val="0"/>
              <w:jc w:val="right"/>
            </w:pPr>
            <w:r>
              <w:t>250</w:t>
            </w:r>
          </w:p>
        </w:tc>
        <w:tc>
          <w:tcPr>
            <w:tcW w:w="1080" w:type="dxa"/>
            <w:tcBorders>
              <w:left w:val="single" w:sz="4" w:space="0" w:color="000000"/>
              <w:bottom w:val="single" w:sz="4" w:space="0" w:color="000000"/>
            </w:tcBorders>
          </w:tcPr>
          <w:p w:rsidR="00895F2E" w:rsidRDefault="00895F2E" w:rsidP="006E0F87">
            <w:pPr>
              <w:snapToGrid w:val="0"/>
              <w:jc w:val="right"/>
            </w:pPr>
            <w:r>
              <w:t>250</w:t>
            </w:r>
          </w:p>
        </w:tc>
        <w:tc>
          <w:tcPr>
            <w:tcW w:w="1268" w:type="dxa"/>
            <w:tcBorders>
              <w:left w:val="single" w:sz="4" w:space="0" w:color="000000"/>
              <w:bottom w:val="single" w:sz="4" w:space="0" w:color="000000"/>
              <w:right w:val="single" w:sz="4" w:space="0" w:color="000000"/>
            </w:tcBorders>
          </w:tcPr>
          <w:p w:rsidR="00895F2E" w:rsidRDefault="00895F2E" w:rsidP="006E0F87">
            <w:pPr>
              <w:snapToGrid w:val="0"/>
              <w:jc w:val="right"/>
            </w:pPr>
            <w:r>
              <w:t>0</w:t>
            </w:r>
          </w:p>
        </w:tc>
      </w:tr>
      <w:tr w:rsidR="00895F2E" w:rsidRPr="00303304" w:rsidTr="00895F2E">
        <w:tc>
          <w:tcPr>
            <w:tcW w:w="558" w:type="dxa"/>
            <w:tcBorders>
              <w:left w:val="single" w:sz="4" w:space="0" w:color="000000"/>
              <w:bottom w:val="single" w:sz="4" w:space="0" w:color="000000"/>
            </w:tcBorders>
          </w:tcPr>
          <w:p w:rsidR="00895F2E" w:rsidRDefault="00895F2E" w:rsidP="006E0F87">
            <w:pPr>
              <w:snapToGrid w:val="0"/>
            </w:pPr>
            <w:r>
              <w:t>30.</w:t>
            </w:r>
          </w:p>
        </w:tc>
        <w:tc>
          <w:tcPr>
            <w:tcW w:w="4111" w:type="dxa"/>
            <w:tcBorders>
              <w:left w:val="single" w:sz="4" w:space="0" w:color="000000"/>
              <w:bottom w:val="single" w:sz="4" w:space="0" w:color="000000"/>
            </w:tcBorders>
          </w:tcPr>
          <w:p w:rsidR="00895F2E" w:rsidRDefault="00895F2E" w:rsidP="006E0F87">
            <w:pPr>
              <w:pStyle w:val="FootnoteText"/>
              <w:snapToGrid w:val="0"/>
              <w:rPr>
                <w:sz w:val="24"/>
                <w:szCs w:val="24"/>
                <w:lang w:val="pl-PL"/>
              </w:rPr>
            </w:pPr>
            <w:r>
              <w:rPr>
                <w:sz w:val="24"/>
                <w:szCs w:val="24"/>
                <w:lang w:val="pl-PL"/>
              </w:rPr>
              <w:t>Smještaj za goste</w:t>
            </w:r>
          </w:p>
        </w:tc>
        <w:tc>
          <w:tcPr>
            <w:tcW w:w="1091" w:type="dxa"/>
            <w:tcBorders>
              <w:left w:val="single" w:sz="4" w:space="0" w:color="000000"/>
              <w:bottom w:val="single" w:sz="4" w:space="0" w:color="000000"/>
            </w:tcBorders>
          </w:tcPr>
          <w:p w:rsidR="00895F2E" w:rsidRDefault="00895F2E" w:rsidP="006E0F87">
            <w:pPr>
              <w:snapToGrid w:val="0"/>
              <w:jc w:val="right"/>
            </w:pPr>
            <w:r>
              <w:t>Po noćenju</w:t>
            </w:r>
          </w:p>
        </w:tc>
        <w:tc>
          <w:tcPr>
            <w:tcW w:w="846" w:type="dxa"/>
            <w:tcBorders>
              <w:left w:val="single" w:sz="4" w:space="0" w:color="000000"/>
              <w:bottom w:val="single" w:sz="4" w:space="0" w:color="000000"/>
            </w:tcBorders>
          </w:tcPr>
          <w:p w:rsidR="00895F2E" w:rsidRDefault="00895F2E" w:rsidP="006E0F87">
            <w:pPr>
              <w:snapToGrid w:val="0"/>
              <w:jc w:val="right"/>
            </w:pPr>
            <w:r>
              <w:t>45</w:t>
            </w:r>
          </w:p>
        </w:tc>
        <w:tc>
          <w:tcPr>
            <w:tcW w:w="851" w:type="dxa"/>
            <w:tcBorders>
              <w:left w:val="single" w:sz="4" w:space="0" w:color="000000"/>
              <w:bottom w:val="single" w:sz="4" w:space="0" w:color="000000"/>
            </w:tcBorders>
          </w:tcPr>
          <w:p w:rsidR="00895F2E" w:rsidRDefault="00895F2E" w:rsidP="006E0F87">
            <w:pPr>
              <w:snapToGrid w:val="0"/>
              <w:jc w:val="right"/>
            </w:pPr>
            <w:r>
              <w:t>24</w:t>
            </w:r>
          </w:p>
        </w:tc>
        <w:tc>
          <w:tcPr>
            <w:tcW w:w="1183" w:type="dxa"/>
            <w:tcBorders>
              <w:left w:val="single" w:sz="4" w:space="0" w:color="000000"/>
              <w:bottom w:val="single" w:sz="4" w:space="0" w:color="000000"/>
            </w:tcBorders>
          </w:tcPr>
          <w:p w:rsidR="00895F2E" w:rsidRDefault="00895F2E" w:rsidP="006E0F87">
            <w:pPr>
              <w:snapToGrid w:val="0"/>
              <w:jc w:val="right"/>
            </w:pPr>
            <w:r>
              <w:t>1,080</w:t>
            </w:r>
          </w:p>
        </w:tc>
        <w:tc>
          <w:tcPr>
            <w:tcW w:w="1080" w:type="dxa"/>
            <w:tcBorders>
              <w:left w:val="single" w:sz="4" w:space="0" w:color="000000"/>
              <w:bottom w:val="single" w:sz="4" w:space="0" w:color="000000"/>
            </w:tcBorders>
          </w:tcPr>
          <w:p w:rsidR="00895F2E" w:rsidRDefault="00895F2E" w:rsidP="006E0F87">
            <w:pPr>
              <w:snapToGrid w:val="0"/>
              <w:jc w:val="right"/>
            </w:pPr>
            <w:r>
              <w:t>1,080</w:t>
            </w:r>
          </w:p>
        </w:tc>
        <w:tc>
          <w:tcPr>
            <w:tcW w:w="1268" w:type="dxa"/>
            <w:tcBorders>
              <w:left w:val="single" w:sz="4" w:space="0" w:color="000000"/>
              <w:bottom w:val="single" w:sz="4" w:space="0" w:color="000000"/>
              <w:right w:val="single" w:sz="4" w:space="0" w:color="000000"/>
            </w:tcBorders>
          </w:tcPr>
          <w:p w:rsidR="00895F2E" w:rsidRDefault="00C018B9" w:rsidP="00C018B9">
            <w:pPr>
              <w:snapToGrid w:val="0"/>
              <w:jc w:val="right"/>
            </w:pPr>
            <w:r>
              <w:t>1,080</w:t>
            </w:r>
          </w:p>
        </w:tc>
      </w:tr>
      <w:tr w:rsidR="00895F2E" w:rsidRPr="00303304" w:rsidTr="00895F2E">
        <w:tc>
          <w:tcPr>
            <w:tcW w:w="558" w:type="dxa"/>
            <w:tcBorders>
              <w:left w:val="single" w:sz="4" w:space="0" w:color="000000"/>
              <w:bottom w:val="single" w:sz="4" w:space="0" w:color="000000"/>
            </w:tcBorders>
          </w:tcPr>
          <w:p w:rsidR="00895F2E" w:rsidRDefault="00895F2E" w:rsidP="006E0F87">
            <w:pPr>
              <w:snapToGrid w:val="0"/>
            </w:pPr>
            <w:r>
              <w:t>31.</w:t>
            </w:r>
          </w:p>
        </w:tc>
        <w:tc>
          <w:tcPr>
            <w:tcW w:w="4111" w:type="dxa"/>
            <w:tcBorders>
              <w:left w:val="single" w:sz="4" w:space="0" w:color="000000"/>
              <w:bottom w:val="single" w:sz="4" w:space="0" w:color="000000"/>
            </w:tcBorders>
          </w:tcPr>
          <w:p w:rsidR="00895F2E" w:rsidRDefault="001455D1" w:rsidP="006E0F87">
            <w:pPr>
              <w:pStyle w:val="FootnoteText"/>
              <w:snapToGrid w:val="0"/>
              <w:rPr>
                <w:sz w:val="24"/>
                <w:szCs w:val="24"/>
                <w:lang w:val="pl-PL"/>
              </w:rPr>
            </w:pPr>
            <w:r>
              <w:rPr>
                <w:sz w:val="24"/>
                <w:szCs w:val="24"/>
                <w:lang w:val="pl-PL"/>
              </w:rPr>
              <w:t>Izlet za goste festivala i glavni tim festivala</w:t>
            </w:r>
          </w:p>
        </w:tc>
        <w:tc>
          <w:tcPr>
            <w:tcW w:w="1091" w:type="dxa"/>
            <w:tcBorders>
              <w:left w:val="single" w:sz="4" w:space="0" w:color="000000"/>
              <w:bottom w:val="single" w:sz="4" w:space="0" w:color="000000"/>
            </w:tcBorders>
          </w:tcPr>
          <w:p w:rsidR="00895F2E" w:rsidRDefault="001455D1" w:rsidP="006E0F87">
            <w:pPr>
              <w:snapToGrid w:val="0"/>
              <w:jc w:val="right"/>
            </w:pPr>
            <w:r>
              <w:t>Po osobi</w:t>
            </w:r>
          </w:p>
        </w:tc>
        <w:tc>
          <w:tcPr>
            <w:tcW w:w="846" w:type="dxa"/>
            <w:tcBorders>
              <w:left w:val="single" w:sz="4" w:space="0" w:color="000000"/>
              <w:bottom w:val="single" w:sz="4" w:space="0" w:color="000000"/>
            </w:tcBorders>
          </w:tcPr>
          <w:p w:rsidR="00895F2E" w:rsidRDefault="001455D1" w:rsidP="006E0F87">
            <w:pPr>
              <w:snapToGrid w:val="0"/>
              <w:jc w:val="right"/>
            </w:pPr>
            <w:r>
              <w:t>20</w:t>
            </w:r>
          </w:p>
        </w:tc>
        <w:tc>
          <w:tcPr>
            <w:tcW w:w="851" w:type="dxa"/>
            <w:tcBorders>
              <w:left w:val="single" w:sz="4" w:space="0" w:color="000000"/>
              <w:bottom w:val="single" w:sz="4" w:space="0" w:color="000000"/>
            </w:tcBorders>
          </w:tcPr>
          <w:p w:rsidR="00895F2E" w:rsidRDefault="001455D1" w:rsidP="006E0F87">
            <w:pPr>
              <w:snapToGrid w:val="0"/>
              <w:jc w:val="right"/>
            </w:pPr>
            <w:r>
              <w:t>40</w:t>
            </w:r>
          </w:p>
        </w:tc>
        <w:tc>
          <w:tcPr>
            <w:tcW w:w="1183" w:type="dxa"/>
            <w:tcBorders>
              <w:left w:val="single" w:sz="4" w:space="0" w:color="000000"/>
              <w:bottom w:val="single" w:sz="4" w:space="0" w:color="000000"/>
            </w:tcBorders>
          </w:tcPr>
          <w:p w:rsidR="00895F2E" w:rsidRDefault="001455D1" w:rsidP="006E0F87">
            <w:pPr>
              <w:snapToGrid w:val="0"/>
              <w:jc w:val="right"/>
            </w:pPr>
            <w:r>
              <w:t>800</w:t>
            </w:r>
          </w:p>
        </w:tc>
        <w:tc>
          <w:tcPr>
            <w:tcW w:w="1080" w:type="dxa"/>
            <w:tcBorders>
              <w:left w:val="single" w:sz="4" w:space="0" w:color="000000"/>
              <w:bottom w:val="single" w:sz="4" w:space="0" w:color="000000"/>
            </w:tcBorders>
          </w:tcPr>
          <w:p w:rsidR="00895F2E" w:rsidRDefault="001455D1" w:rsidP="006E0F87">
            <w:pPr>
              <w:snapToGrid w:val="0"/>
              <w:jc w:val="right"/>
            </w:pPr>
            <w:r>
              <w:t>800</w:t>
            </w:r>
          </w:p>
        </w:tc>
        <w:tc>
          <w:tcPr>
            <w:tcW w:w="1268" w:type="dxa"/>
            <w:tcBorders>
              <w:left w:val="single" w:sz="4" w:space="0" w:color="000000"/>
              <w:bottom w:val="single" w:sz="4" w:space="0" w:color="000000"/>
              <w:right w:val="single" w:sz="4" w:space="0" w:color="000000"/>
            </w:tcBorders>
          </w:tcPr>
          <w:p w:rsidR="00895F2E" w:rsidRDefault="001455D1" w:rsidP="006E0F87">
            <w:pPr>
              <w:snapToGrid w:val="0"/>
              <w:jc w:val="right"/>
            </w:pPr>
            <w:r>
              <w:t>0</w:t>
            </w: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lang w:val="hr-HR"/>
              </w:rPr>
            </w:pPr>
          </w:p>
        </w:tc>
        <w:tc>
          <w:tcPr>
            <w:tcW w:w="4111" w:type="dxa"/>
            <w:tcBorders>
              <w:left w:val="single" w:sz="4" w:space="0" w:color="000000"/>
              <w:bottom w:val="single" w:sz="4" w:space="0" w:color="000000"/>
            </w:tcBorders>
          </w:tcPr>
          <w:p w:rsidR="00CC642A" w:rsidRDefault="00934DB6" w:rsidP="00934DB6">
            <w:pPr>
              <w:snapToGrid w:val="0"/>
              <w:rPr>
                <w:b/>
                <w:bCs/>
                <w:color w:val="000000"/>
              </w:rPr>
            </w:pPr>
            <w:r>
              <w:rPr>
                <w:b/>
                <w:bCs/>
                <w:color w:val="000000"/>
              </w:rPr>
              <w:t>Podz</w:t>
            </w:r>
            <w:r w:rsidR="00CC642A">
              <w:rPr>
                <w:b/>
                <w:bCs/>
                <w:color w:val="000000"/>
              </w:rPr>
              <w:t>bir II:</w:t>
            </w:r>
          </w:p>
        </w:tc>
        <w:tc>
          <w:tcPr>
            <w:tcW w:w="1091"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846"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851" w:type="dxa"/>
            <w:tcBorders>
              <w:left w:val="single" w:sz="4" w:space="0" w:color="000000"/>
              <w:bottom w:val="single" w:sz="4" w:space="0" w:color="000000"/>
            </w:tcBorders>
          </w:tcPr>
          <w:p w:rsidR="00CC642A" w:rsidRDefault="00CC642A" w:rsidP="006E0F87">
            <w:pPr>
              <w:snapToGrid w:val="0"/>
              <w:jc w:val="right"/>
              <w:rPr>
                <w:b/>
                <w:bCs/>
                <w:color w:val="000000"/>
              </w:rPr>
            </w:pPr>
          </w:p>
        </w:tc>
        <w:tc>
          <w:tcPr>
            <w:tcW w:w="1183" w:type="dxa"/>
            <w:tcBorders>
              <w:left w:val="single" w:sz="4" w:space="0" w:color="000000"/>
              <w:bottom w:val="single" w:sz="4" w:space="0" w:color="000000"/>
            </w:tcBorders>
          </w:tcPr>
          <w:p w:rsidR="00CC642A" w:rsidRDefault="001455D1" w:rsidP="006E0F87">
            <w:pPr>
              <w:snapToGrid w:val="0"/>
              <w:jc w:val="right"/>
              <w:rPr>
                <w:b/>
                <w:bCs/>
                <w:color w:val="000000"/>
              </w:rPr>
            </w:pPr>
            <w:r>
              <w:rPr>
                <w:b/>
                <w:bCs/>
                <w:color w:val="000000"/>
              </w:rPr>
              <w:t>4,420</w:t>
            </w:r>
          </w:p>
        </w:tc>
        <w:tc>
          <w:tcPr>
            <w:tcW w:w="1080" w:type="dxa"/>
            <w:tcBorders>
              <w:left w:val="single" w:sz="4" w:space="0" w:color="000000"/>
              <w:bottom w:val="single" w:sz="4" w:space="0" w:color="000000"/>
            </w:tcBorders>
          </w:tcPr>
          <w:p w:rsidR="00CC642A" w:rsidRDefault="00C018B9" w:rsidP="00C018B9">
            <w:pPr>
              <w:snapToGrid w:val="0"/>
              <w:jc w:val="right"/>
              <w:rPr>
                <w:b/>
                <w:bCs/>
                <w:color w:val="000000"/>
              </w:rPr>
            </w:pPr>
            <w:r>
              <w:rPr>
                <w:b/>
                <w:bCs/>
                <w:color w:val="000000"/>
              </w:rPr>
              <w:t>3</w:t>
            </w:r>
            <w:r w:rsidR="001455D1">
              <w:rPr>
                <w:b/>
                <w:bCs/>
                <w:color w:val="000000"/>
              </w:rPr>
              <w:t>,</w:t>
            </w:r>
            <w:r>
              <w:rPr>
                <w:b/>
                <w:bCs/>
                <w:color w:val="000000"/>
              </w:rPr>
              <w:t>340</w:t>
            </w:r>
          </w:p>
        </w:tc>
        <w:tc>
          <w:tcPr>
            <w:tcW w:w="1268" w:type="dxa"/>
            <w:tcBorders>
              <w:left w:val="single" w:sz="4" w:space="0" w:color="000000"/>
              <w:bottom w:val="single" w:sz="4" w:space="0" w:color="000000"/>
              <w:right w:val="single" w:sz="4" w:space="0" w:color="000000"/>
            </w:tcBorders>
          </w:tcPr>
          <w:p w:rsidR="00CC642A" w:rsidRDefault="00C018B9" w:rsidP="00C018B9">
            <w:pPr>
              <w:snapToGrid w:val="0"/>
              <w:jc w:val="right"/>
              <w:rPr>
                <w:b/>
                <w:bCs/>
                <w:color w:val="000000"/>
                <w:lang w:val="hr-HR"/>
              </w:rPr>
            </w:pPr>
            <w:r>
              <w:rPr>
                <w:b/>
                <w:bCs/>
                <w:color w:val="000000"/>
                <w:lang w:val="hr-HR"/>
              </w:rPr>
              <w:t>1,080</w:t>
            </w:r>
          </w:p>
        </w:tc>
      </w:tr>
      <w:tr w:rsidR="001455D1" w:rsidTr="00895F2E">
        <w:tc>
          <w:tcPr>
            <w:tcW w:w="558" w:type="dxa"/>
            <w:tcBorders>
              <w:left w:val="single" w:sz="4" w:space="0" w:color="000000"/>
              <w:bottom w:val="single" w:sz="4" w:space="0" w:color="000000"/>
            </w:tcBorders>
          </w:tcPr>
          <w:p w:rsidR="001455D1" w:rsidRDefault="001455D1" w:rsidP="006E0F87">
            <w:pPr>
              <w:snapToGrid w:val="0"/>
              <w:rPr>
                <w:color w:val="000000"/>
                <w:lang w:val="hr-HR"/>
              </w:rPr>
            </w:pPr>
          </w:p>
        </w:tc>
        <w:tc>
          <w:tcPr>
            <w:tcW w:w="4111" w:type="dxa"/>
            <w:tcBorders>
              <w:left w:val="single" w:sz="4" w:space="0" w:color="000000"/>
              <w:bottom w:val="single" w:sz="4" w:space="0" w:color="000000"/>
            </w:tcBorders>
          </w:tcPr>
          <w:p w:rsidR="001455D1" w:rsidRDefault="001455D1" w:rsidP="00934DB6">
            <w:pPr>
              <w:snapToGrid w:val="0"/>
              <w:rPr>
                <w:b/>
                <w:bCs/>
                <w:color w:val="000000"/>
              </w:rPr>
            </w:pPr>
          </w:p>
        </w:tc>
        <w:tc>
          <w:tcPr>
            <w:tcW w:w="1091" w:type="dxa"/>
            <w:tcBorders>
              <w:left w:val="single" w:sz="4" w:space="0" w:color="000000"/>
              <w:bottom w:val="single" w:sz="4" w:space="0" w:color="000000"/>
            </w:tcBorders>
          </w:tcPr>
          <w:p w:rsidR="001455D1" w:rsidRDefault="001455D1" w:rsidP="006E0F87">
            <w:pPr>
              <w:snapToGrid w:val="0"/>
              <w:jc w:val="right"/>
              <w:rPr>
                <w:color w:val="000000"/>
                <w:lang w:val="hr-HR"/>
              </w:rPr>
            </w:pPr>
          </w:p>
        </w:tc>
        <w:tc>
          <w:tcPr>
            <w:tcW w:w="846" w:type="dxa"/>
            <w:tcBorders>
              <w:left w:val="single" w:sz="4" w:space="0" w:color="000000"/>
              <w:bottom w:val="single" w:sz="4" w:space="0" w:color="000000"/>
            </w:tcBorders>
          </w:tcPr>
          <w:p w:rsidR="001455D1" w:rsidRDefault="001455D1" w:rsidP="006E0F87">
            <w:pPr>
              <w:snapToGrid w:val="0"/>
              <w:jc w:val="right"/>
              <w:rPr>
                <w:color w:val="000000"/>
                <w:lang w:val="hr-HR"/>
              </w:rPr>
            </w:pPr>
          </w:p>
        </w:tc>
        <w:tc>
          <w:tcPr>
            <w:tcW w:w="851" w:type="dxa"/>
            <w:tcBorders>
              <w:left w:val="single" w:sz="4" w:space="0" w:color="000000"/>
              <w:bottom w:val="single" w:sz="4" w:space="0" w:color="000000"/>
            </w:tcBorders>
          </w:tcPr>
          <w:p w:rsidR="001455D1" w:rsidRDefault="001455D1" w:rsidP="006E0F87">
            <w:pPr>
              <w:snapToGrid w:val="0"/>
              <w:jc w:val="right"/>
              <w:rPr>
                <w:b/>
                <w:bCs/>
                <w:color w:val="000000"/>
              </w:rPr>
            </w:pPr>
          </w:p>
        </w:tc>
        <w:tc>
          <w:tcPr>
            <w:tcW w:w="1183" w:type="dxa"/>
            <w:tcBorders>
              <w:left w:val="single" w:sz="4" w:space="0" w:color="000000"/>
              <w:bottom w:val="single" w:sz="4" w:space="0" w:color="000000"/>
            </w:tcBorders>
          </w:tcPr>
          <w:p w:rsidR="001455D1" w:rsidRDefault="001455D1" w:rsidP="006E0F87">
            <w:pPr>
              <w:snapToGrid w:val="0"/>
              <w:jc w:val="right"/>
              <w:rPr>
                <w:b/>
                <w:bCs/>
                <w:color w:val="000000"/>
              </w:rPr>
            </w:pPr>
          </w:p>
        </w:tc>
        <w:tc>
          <w:tcPr>
            <w:tcW w:w="1080" w:type="dxa"/>
            <w:tcBorders>
              <w:left w:val="single" w:sz="4" w:space="0" w:color="000000"/>
              <w:bottom w:val="single" w:sz="4" w:space="0" w:color="000000"/>
            </w:tcBorders>
          </w:tcPr>
          <w:p w:rsidR="001455D1" w:rsidRDefault="001455D1" w:rsidP="006E0F87">
            <w:pPr>
              <w:snapToGrid w:val="0"/>
              <w:jc w:val="right"/>
              <w:rPr>
                <w:b/>
                <w:bCs/>
                <w:color w:val="000000"/>
              </w:rPr>
            </w:pPr>
          </w:p>
        </w:tc>
        <w:tc>
          <w:tcPr>
            <w:tcW w:w="1268" w:type="dxa"/>
            <w:tcBorders>
              <w:left w:val="single" w:sz="4" w:space="0" w:color="000000"/>
              <w:bottom w:val="single" w:sz="4" w:space="0" w:color="000000"/>
              <w:right w:val="single" w:sz="4" w:space="0" w:color="000000"/>
            </w:tcBorders>
          </w:tcPr>
          <w:p w:rsidR="001455D1" w:rsidRDefault="001455D1" w:rsidP="006E0F87">
            <w:pPr>
              <w:snapToGrid w:val="0"/>
              <w:jc w:val="right"/>
              <w:rPr>
                <w:b/>
                <w:bCs/>
                <w:color w:val="000000"/>
                <w:lang w:val="hr-HR"/>
              </w:rPr>
            </w:pPr>
          </w:p>
        </w:tc>
      </w:tr>
      <w:tr w:rsidR="00CC642A" w:rsidTr="00895F2E">
        <w:tc>
          <w:tcPr>
            <w:tcW w:w="558" w:type="dxa"/>
            <w:tcBorders>
              <w:left w:val="single" w:sz="4" w:space="0" w:color="000000"/>
              <w:bottom w:val="single" w:sz="4" w:space="0" w:color="000000"/>
            </w:tcBorders>
          </w:tcPr>
          <w:p w:rsidR="00CC642A" w:rsidRDefault="00CC642A" w:rsidP="006E0F87">
            <w:pPr>
              <w:snapToGrid w:val="0"/>
              <w:rPr>
                <w:b/>
                <w:bCs/>
                <w:color w:val="FF0000"/>
                <w:lang w:val="hr-HR"/>
              </w:rPr>
            </w:pPr>
          </w:p>
        </w:tc>
        <w:tc>
          <w:tcPr>
            <w:tcW w:w="4111" w:type="dxa"/>
            <w:tcBorders>
              <w:left w:val="single" w:sz="4" w:space="0" w:color="000000"/>
              <w:bottom w:val="single" w:sz="4" w:space="0" w:color="000000"/>
            </w:tcBorders>
          </w:tcPr>
          <w:p w:rsidR="00CC642A" w:rsidRDefault="001455D1" w:rsidP="006E0F87">
            <w:pPr>
              <w:snapToGrid w:val="0"/>
              <w:rPr>
                <w:color w:val="FF0000"/>
                <w:lang w:val="hr-HR"/>
              </w:rPr>
            </w:pPr>
            <w:r w:rsidRPr="00934DB6">
              <w:rPr>
                <w:b/>
                <w:bCs/>
                <w:color w:val="000000"/>
                <w:lang w:val="pl-PL"/>
              </w:rPr>
              <w:t>Aktivnost</w:t>
            </w:r>
            <w:r>
              <w:rPr>
                <w:b/>
                <w:bCs/>
                <w:color w:val="000000"/>
                <w:lang w:val="pl-PL"/>
              </w:rPr>
              <w:t xml:space="preserve"> 3</w:t>
            </w:r>
          </w:p>
        </w:tc>
        <w:tc>
          <w:tcPr>
            <w:tcW w:w="1091"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846"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851"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1183"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1080" w:type="dxa"/>
            <w:tcBorders>
              <w:left w:val="single" w:sz="4" w:space="0" w:color="000000"/>
              <w:bottom w:val="single" w:sz="4" w:space="0" w:color="000000"/>
            </w:tcBorders>
          </w:tcPr>
          <w:p w:rsidR="00CC642A" w:rsidRDefault="00CC642A" w:rsidP="006E0F87">
            <w:pPr>
              <w:snapToGrid w:val="0"/>
              <w:jc w:val="right"/>
              <w:rPr>
                <w:color w:val="FF0000"/>
                <w:lang w:val="hr-HR"/>
              </w:rPr>
            </w:pPr>
          </w:p>
        </w:tc>
        <w:tc>
          <w:tcPr>
            <w:tcW w:w="1268" w:type="dxa"/>
            <w:tcBorders>
              <w:left w:val="single" w:sz="4" w:space="0" w:color="000000"/>
              <w:bottom w:val="single" w:sz="4" w:space="0" w:color="000000"/>
              <w:right w:val="single" w:sz="4" w:space="0" w:color="000000"/>
            </w:tcBorders>
          </w:tcPr>
          <w:p w:rsidR="00CC642A" w:rsidRDefault="00CC642A" w:rsidP="006E0F87">
            <w:pPr>
              <w:snapToGrid w:val="0"/>
              <w:jc w:val="right"/>
              <w:rPr>
                <w:color w:val="FF0000"/>
                <w:lang w:val="hr-HR"/>
              </w:rPr>
            </w:pPr>
          </w:p>
        </w:tc>
      </w:tr>
      <w:tr w:rsidR="001455D1" w:rsidTr="00895F2E">
        <w:tc>
          <w:tcPr>
            <w:tcW w:w="558" w:type="dxa"/>
            <w:tcBorders>
              <w:left w:val="single" w:sz="4" w:space="0" w:color="000000"/>
              <w:bottom w:val="single" w:sz="4" w:space="0" w:color="000000"/>
            </w:tcBorders>
          </w:tcPr>
          <w:p w:rsidR="001455D1" w:rsidRPr="001455D1" w:rsidRDefault="001455D1" w:rsidP="006E0F87">
            <w:pPr>
              <w:snapToGrid w:val="0"/>
              <w:rPr>
                <w:bCs/>
                <w:lang w:val="hr-HR"/>
              </w:rPr>
            </w:pPr>
            <w:r w:rsidRPr="001455D1">
              <w:rPr>
                <w:bCs/>
                <w:lang w:val="hr-HR"/>
              </w:rPr>
              <w:t>32.</w:t>
            </w:r>
          </w:p>
        </w:tc>
        <w:tc>
          <w:tcPr>
            <w:tcW w:w="4111" w:type="dxa"/>
            <w:tcBorders>
              <w:left w:val="single" w:sz="4" w:space="0" w:color="000000"/>
              <w:bottom w:val="single" w:sz="4" w:space="0" w:color="000000"/>
            </w:tcBorders>
          </w:tcPr>
          <w:p w:rsidR="001455D1" w:rsidRPr="009A5595" w:rsidRDefault="009A5595" w:rsidP="006E0F87">
            <w:pPr>
              <w:snapToGrid w:val="0"/>
              <w:rPr>
                <w:bCs/>
                <w:lang w:val="pl-PL"/>
              </w:rPr>
            </w:pPr>
            <w:r w:rsidRPr="009A5595">
              <w:rPr>
                <w:bCs/>
                <w:lang w:val="pl-PL"/>
              </w:rPr>
              <w:t>Sale za projekcije</w:t>
            </w:r>
          </w:p>
        </w:tc>
        <w:tc>
          <w:tcPr>
            <w:tcW w:w="1091" w:type="dxa"/>
            <w:tcBorders>
              <w:left w:val="single" w:sz="4" w:space="0" w:color="000000"/>
              <w:bottom w:val="single" w:sz="4" w:space="0" w:color="000000"/>
            </w:tcBorders>
          </w:tcPr>
          <w:p w:rsidR="001455D1" w:rsidRPr="009A5595" w:rsidRDefault="009A5595" w:rsidP="006E0F87">
            <w:pPr>
              <w:snapToGrid w:val="0"/>
              <w:jc w:val="right"/>
              <w:rPr>
                <w:lang w:val="hr-HR"/>
              </w:rPr>
            </w:pPr>
            <w:r w:rsidRPr="009A5595">
              <w:rPr>
                <w:lang w:val="hr-HR"/>
              </w:rPr>
              <w:t>Po danu</w:t>
            </w:r>
          </w:p>
        </w:tc>
        <w:tc>
          <w:tcPr>
            <w:tcW w:w="846" w:type="dxa"/>
            <w:tcBorders>
              <w:left w:val="single" w:sz="4" w:space="0" w:color="000000"/>
              <w:bottom w:val="single" w:sz="4" w:space="0" w:color="000000"/>
            </w:tcBorders>
          </w:tcPr>
          <w:p w:rsidR="001455D1" w:rsidRPr="009A5595" w:rsidRDefault="009A5595" w:rsidP="006E0F87">
            <w:pPr>
              <w:snapToGrid w:val="0"/>
              <w:jc w:val="right"/>
              <w:rPr>
                <w:lang w:val="hr-HR"/>
              </w:rPr>
            </w:pPr>
            <w:r w:rsidRPr="009A5595">
              <w:rPr>
                <w:lang w:val="hr-HR"/>
              </w:rPr>
              <w:t>500</w:t>
            </w:r>
          </w:p>
        </w:tc>
        <w:tc>
          <w:tcPr>
            <w:tcW w:w="851" w:type="dxa"/>
            <w:tcBorders>
              <w:left w:val="single" w:sz="4" w:space="0" w:color="000000"/>
              <w:bottom w:val="single" w:sz="4" w:space="0" w:color="000000"/>
            </w:tcBorders>
          </w:tcPr>
          <w:p w:rsidR="001455D1" w:rsidRPr="009A5595" w:rsidRDefault="009A5595" w:rsidP="006E0F87">
            <w:pPr>
              <w:snapToGrid w:val="0"/>
              <w:jc w:val="right"/>
              <w:rPr>
                <w:lang w:val="hr-HR"/>
              </w:rPr>
            </w:pPr>
            <w:r>
              <w:rPr>
                <w:lang w:val="hr-HR"/>
              </w:rPr>
              <w:t>6</w:t>
            </w:r>
          </w:p>
        </w:tc>
        <w:tc>
          <w:tcPr>
            <w:tcW w:w="1183" w:type="dxa"/>
            <w:tcBorders>
              <w:left w:val="single" w:sz="4" w:space="0" w:color="000000"/>
              <w:bottom w:val="single" w:sz="4" w:space="0" w:color="000000"/>
            </w:tcBorders>
          </w:tcPr>
          <w:p w:rsidR="001455D1" w:rsidRPr="009A5595" w:rsidRDefault="009A5595" w:rsidP="006E0F87">
            <w:pPr>
              <w:snapToGrid w:val="0"/>
              <w:jc w:val="right"/>
              <w:rPr>
                <w:lang w:val="hr-HR"/>
              </w:rPr>
            </w:pPr>
            <w:r>
              <w:rPr>
                <w:lang w:val="hr-HR"/>
              </w:rPr>
              <w:t>3</w:t>
            </w:r>
            <w:r w:rsidR="009436AA">
              <w:rPr>
                <w:lang w:val="hr-HR"/>
              </w:rPr>
              <w:t>,</w:t>
            </w:r>
            <w:r>
              <w:rPr>
                <w:lang w:val="hr-HR"/>
              </w:rPr>
              <w:t>000</w:t>
            </w:r>
          </w:p>
        </w:tc>
        <w:tc>
          <w:tcPr>
            <w:tcW w:w="1080" w:type="dxa"/>
            <w:tcBorders>
              <w:left w:val="single" w:sz="4" w:space="0" w:color="000000"/>
              <w:bottom w:val="single" w:sz="4" w:space="0" w:color="000000"/>
            </w:tcBorders>
          </w:tcPr>
          <w:p w:rsidR="001455D1" w:rsidRPr="009A5595" w:rsidRDefault="009A5595" w:rsidP="006E0F87">
            <w:pPr>
              <w:snapToGrid w:val="0"/>
              <w:jc w:val="right"/>
              <w:rPr>
                <w:lang w:val="hr-HR"/>
              </w:rPr>
            </w:pPr>
            <w:r>
              <w:rPr>
                <w:lang w:val="hr-HR"/>
              </w:rPr>
              <w:t>3</w:t>
            </w:r>
            <w:r w:rsidR="009436AA">
              <w:rPr>
                <w:lang w:val="hr-HR"/>
              </w:rPr>
              <w:t>,</w:t>
            </w:r>
            <w:r>
              <w:rPr>
                <w:lang w:val="hr-HR"/>
              </w:rPr>
              <w:t>000</w:t>
            </w:r>
          </w:p>
        </w:tc>
        <w:tc>
          <w:tcPr>
            <w:tcW w:w="1268" w:type="dxa"/>
            <w:tcBorders>
              <w:left w:val="single" w:sz="4" w:space="0" w:color="000000"/>
              <w:bottom w:val="single" w:sz="4" w:space="0" w:color="000000"/>
              <w:right w:val="single" w:sz="4" w:space="0" w:color="000000"/>
            </w:tcBorders>
          </w:tcPr>
          <w:p w:rsidR="001455D1" w:rsidRPr="009A5595" w:rsidRDefault="009A5595" w:rsidP="006E0F87">
            <w:pPr>
              <w:snapToGrid w:val="0"/>
              <w:jc w:val="right"/>
              <w:rPr>
                <w:lang w:val="hr-HR"/>
              </w:rPr>
            </w:pPr>
            <w:r>
              <w:rPr>
                <w:lang w:val="hr-HR"/>
              </w:rPr>
              <w:t>0</w:t>
            </w:r>
          </w:p>
        </w:tc>
      </w:tr>
      <w:tr w:rsidR="001455D1" w:rsidTr="00895F2E">
        <w:tc>
          <w:tcPr>
            <w:tcW w:w="558" w:type="dxa"/>
            <w:tcBorders>
              <w:left w:val="single" w:sz="4" w:space="0" w:color="000000"/>
              <w:bottom w:val="single" w:sz="4" w:space="0" w:color="000000"/>
            </w:tcBorders>
          </w:tcPr>
          <w:p w:rsidR="001455D1" w:rsidRPr="009A5595" w:rsidRDefault="009A5595" w:rsidP="006E0F87">
            <w:pPr>
              <w:snapToGrid w:val="0"/>
              <w:rPr>
                <w:bCs/>
                <w:lang w:val="hr-HR"/>
              </w:rPr>
            </w:pPr>
            <w:r w:rsidRPr="009A5595">
              <w:rPr>
                <w:bCs/>
                <w:lang w:val="hr-HR"/>
              </w:rPr>
              <w:t>33.</w:t>
            </w:r>
          </w:p>
        </w:tc>
        <w:tc>
          <w:tcPr>
            <w:tcW w:w="4111" w:type="dxa"/>
            <w:tcBorders>
              <w:left w:val="single" w:sz="4" w:space="0" w:color="000000"/>
              <w:bottom w:val="single" w:sz="4" w:space="0" w:color="000000"/>
            </w:tcBorders>
          </w:tcPr>
          <w:p w:rsidR="001455D1" w:rsidRPr="009A5595" w:rsidRDefault="009A5595" w:rsidP="006E0F87">
            <w:pPr>
              <w:snapToGrid w:val="0"/>
              <w:rPr>
                <w:bCs/>
                <w:lang w:val="pl-PL"/>
              </w:rPr>
            </w:pPr>
            <w:r>
              <w:rPr>
                <w:bCs/>
                <w:lang w:val="pl-PL"/>
              </w:rPr>
              <w:t>Oprema za projekcije</w:t>
            </w:r>
          </w:p>
        </w:tc>
        <w:tc>
          <w:tcPr>
            <w:tcW w:w="1091" w:type="dxa"/>
            <w:tcBorders>
              <w:left w:val="single" w:sz="4" w:space="0" w:color="000000"/>
              <w:bottom w:val="single" w:sz="4" w:space="0" w:color="000000"/>
            </w:tcBorders>
          </w:tcPr>
          <w:p w:rsidR="001455D1" w:rsidRPr="009A5595" w:rsidRDefault="009A5595" w:rsidP="006E0F87">
            <w:pPr>
              <w:snapToGrid w:val="0"/>
              <w:jc w:val="right"/>
              <w:rPr>
                <w:lang w:val="hr-HR"/>
              </w:rPr>
            </w:pPr>
            <w:r>
              <w:rPr>
                <w:lang w:val="hr-HR"/>
              </w:rPr>
              <w:t>Po danu</w:t>
            </w:r>
          </w:p>
        </w:tc>
        <w:tc>
          <w:tcPr>
            <w:tcW w:w="846"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400</w:t>
            </w:r>
          </w:p>
        </w:tc>
        <w:tc>
          <w:tcPr>
            <w:tcW w:w="851"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6</w:t>
            </w:r>
          </w:p>
        </w:tc>
        <w:tc>
          <w:tcPr>
            <w:tcW w:w="1183"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2,400</w:t>
            </w:r>
          </w:p>
        </w:tc>
        <w:tc>
          <w:tcPr>
            <w:tcW w:w="1080" w:type="dxa"/>
            <w:tcBorders>
              <w:left w:val="single" w:sz="4" w:space="0" w:color="000000"/>
              <w:bottom w:val="single" w:sz="4" w:space="0" w:color="000000"/>
            </w:tcBorders>
          </w:tcPr>
          <w:p w:rsidR="001455D1" w:rsidRPr="009A5595" w:rsidRDefault="009436AA" w:rsidP="00C018B9">
            <w:pPr>
              <w:snapToGrid w:val="0"/>
              <w:jc w:val="right"/>
              <w:rPr>
                <w:lang w:val="hr-HR"/>
              </w:rPr>
            </w:pPr>
            <w:r>
              <w:rPr>
                <w:lang w:val="hr-HR"/>
              </w:rPr>
              <w:t>2,</w:t>
            </w:r>
            <w:r w:rsidR="00C018B9">
              <w:rPr>
                <w:lang w:val="hr-HR"/>
              </w:rPr>
              <w:t>000</w:t>
            </w:r>
          </w:p>
        </w:tc>
        <w:tc>
          <w:tcPr>
            <w:tcW w:w="1268" w:type="dxa"/>
            <w:tcBorders>
              <w:left w:val="single" w:sz="4" w:space="0" w:color="000000"/>
              <w:bottom w:val="single" w:sz="4" w:space="0" w:color="000000"/>
              <w:right w:val="single" w:sz="4" w:space="0" w:color="000000"/>
            </w:tcBorders>
          </w:tcPr>
          <w:p w:rsidR="001455D1" w:rsidRPr="009A5595" w:rsidRDefault="00C018B9" w:rsidP="006E0F87">
            <w:pPr>
              <w:snapToGrid w:val="0"/>
              <w:jc w:val="right"/>
              <w:rPr>
                <w:lang w:val="hr-HR"/>
              </w:rPr>
            </w:pPr>
            <w:r>
              <w:rPr>
                <w:lang w:val="hr-HR"/>
              </w:rPr>
              <w:t>400</w:t>
            </w:r>
          </w:p>
        </w:tc>
      </w:tr>
      <w:tr w:rsidR="001455D1" w:rsidTr="00895F2E">
        <w:tc>
          <w:tcPr>
            <w:tcW w:w="558" w:type="dxa"/>
            <w:tcBorders>
              <w:left w:val="single" w:sz="4" w:space="0" w:color="000000"/>
              <w:bottom w:val="single" w:sz="4" w:space="0" w:color="000000"/>
            </w:tcBorders>
          </w:tcPr>
          <w:p w:rsidR="001455D1" w:rsidRPr="009A5595" w:rsidRDefault="009436AA" w:rsidP="006E0F87">
            <w:pPr>
              <w:snapToGrid w:val="0"/>
              <w:rPr>
                <w:bCs/>
                <w:lang w:val="hr-HR"/>
              </w:rPr>
            </w:pPr>
            <w:r>
              <w:rPr>
                <w:bCs/>
                <w:lang w:val="hr-HR"/>
              </w:rPr>
              <w:t>34.</w:t>
            </w:r>
          </w:p>
        </w:tc>
        <w:tc>
          <w:tcPr>
            <w:tcW w:w="4111" w:type="dxa"/>
            <w:tcBorders>
              <w:left w:val="single" w:sz="4" w:space="0" w:color="000000"/>
              <w:bottom w:val="single" w:sz="4" w:space="0" w:color="000000"/>
            </w:tcBorders>
          </w:tcPr>
          <w:p w:rsidR="001455D1" w:rsidRPr="009A5595" w:rsidRDefault="00C018B9" w:rsidP="00C018B9">
            <w:pPr>
              <w:snapToGrid w:val="0"/>
              <w:rPr>
                <w:bCs/>
                <w:lang w:val="pl-PL"/>
              </w:rPr>
            </w:pPr>
            <w:r>
              <w:rPr>
                <w:bCs/>
                <w:lang w:val="pl-PL"/>
              </w:rPr>
              <w:t>Zakup s</w:t>
            </w:r>
            <w:r w:rsidR="009436AA">
              <w:rPr>
                <w:bCs/>
                <w:lang w:val="pl-PL"/>
              </w:rPr>
              <w:t>al</w:t>
            </w:r>
            <w:r>
              <w:rPr>
                <w:bCs/>
                <w:lang w:val="pl-PL"/>
              </w:rPr>
              <w:t>e</w:t>
            </w:r>
            <w:r w:rsidR="009436AA">
              <w:rPr>
                <w:bCs/>
                <w:lang w:val="pl-PL"/>
              </w:rPr>
              <w:t xml:space="preserve"> za </w:t>
            </w:r>
            <w:r>
              <w:rPr>
                <w:bCs/>
                <w:lang w:val="pl-PL"/>
              </w:rPr>
              <w:t>konferencije za medije</w:t>
            </w:r>
            <w:r w:rsidR="009436AA">
              <w:rPr>
                <w:bCs/>
                <w:lang w:val="pl-PL"/>
              </w:rPr>
              <w:t>e</w:t>
            </w:r>
          </w:p>
        </w:tc>
        <w:tc>
          <w:tcPr>
            <w:tcW w:w="1091"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Po događaju</w:t>
            </w:r>
          </w:p>
        </w:tc>
        <w:tc>
          <w:tcPr>
            <w:tcW w:w="846"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150</w:t>
            </w:r>
          </w:p>
        </w:tc>
        <w:tc>
          <w:tcPr>
            <w:tcW w:w="851"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3</w:t>
            </w:r>
          </w:p>
        </w:tc>
        <w:tc>
          <w:tcPr>
            <w:tcW w:w="1183"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450</w:t>
            </w:r>
          </w:p>
        </w:tc>
        <w:tc>
          <w:tcPr>
            <w:tcW w:w="1080"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450</w:t>
            </w:r>
          </w:p>
        </w:tc>
        <w:tc>
          <w:tcPr>
            <w:tcW w:w="1268" w:type="dxa"/>
            <w:tcBorders>
              <w:left w:val="single" w:sz="4" w:space="0" w:color="000000"/>
              <w:bottom w:val="single" w:sz="4" w:space="0" w:color="000000"/>
              <w:right w:val="single" w:sz="4" w:space="0" w:color="000000"/>
            </w:tcBorders>
          </w:tcPr>
          <w:p w:rsidR="001455D1" w:rsidRPr="009A5595" w:rsidRDefault="009436AA" w:rsidP="006E0F87">
            <w:pPr>
              <w:snapToGrid w:val="0"/>
              <w:jc w:val="right"/>
              <w:rPr>
                <w:lang w:val="hr-HR"/>
              </w:rPr>
            </w:pPr>
            <w:r>
              <w:rPr>
                <w:lang w:val="hr-HR"/>
              </w:rPr>
              <w:t>0</w:t>
            </w:r>
          </w:p>
        </w:tc>
      </w:tr>
      <w:tr w:rsidR="001455D1" w:rsidTr="00895F2E">
        <w:tc>
          <w:tcPr>
            <w:tcW w:w="558" w:type="dxa"/>
            <w:tcBorders>
              <w:left w:val="single" w:sz="4" w:space="0" w:color="000000"/>
              <w:bottom w:val="single" w:sz="4" w:space="0" w:color="000000"/>
            </w:tcBorders>
          </w:tcPr>
          <w:p w:rsidR="001455D1" w:rsidRPr="009A5595" w:rsidRDefault="009436AA" w:rsidP="006E0F87">
            <w:pPr>
              <w:snapToGrid w:val="0"/>
              <w:rPr>
                <w:bCs/>
                <w:lang w:val="hr-HR"/>
              </w:rPr>
            </w:pPr>
            <w:r>
              <w:rPr>
                <w:bCs/>
                <w:lang w:val="hr-HR"/>
              </w:rPr>
              <w:lastRenderedPageBreak/>
              <w:t>35.</w:t>
            </w:r>
          </w:p>
        </w:tc>
        <w:tc>
          <w:tcPr>
            <w:tcW w:w="4111" w:type="dxa"/>
            <w:tcBorders>
              <w:left w:val="single" w:sz="4" w:space="0" w:color="000000"/>
              <w:bottom w:val="single" w:sz="4" w:space="0" w:color="000000"/>
            </w:tcBorders>
          </w:tcPr>
          <w:p w:rsidR="001455D1" w:rsidRPr="009A5595" w:rsidRDefault="00C018B9" w:rsidP="00C018B9">
            <w:pPr>
              <w:snapToGrid w:val="0"/>
              <w:rPr>
                <w:bCs/>
                <w:lang w:val="pl-PL"/>
              </w:rPr>
            </w:pPr>
            <w:r>
              <w:rPr>
                <w:bCs/>
                <w:lang w:val="pl-PL"/>
              </w:rPr>
              <w:t>Zakup s</w:t>
            </w:r>
            <w:r w:rsidR="009436AA">
              <w:rPr>
                <w:bCs/>
                <w:lang w:val="pl-PL"/>
              </w:rPr>
              <w:t>al</w:t>
            </w:r>
            <w:r>
              <w:rPr>
                <w:bCs/>
                <w:lang w:val="pl-PL"/>
              </w:rPr>
              <w:t>e</w:t>
            </w:r>
            <w:r w:rsidR="009436AA">
              <w:rPr>
                <w:bCs/>
                <w:lang w:val="pl-PL"/>
              </w:rPr>
              <w:t xml:space="preserve"> za panele</w:t>
            </w:r>
          </w:p>
        </w:tc>
        <w:tc>
          <w:tcPr>
            <w:tcW w:w="1091"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Po događaju</w:t>
            </w:r>
          </w:p>
        </w:tc>
        <w:tc>
          <w:tcPr>
            <w:tcW w:w="846"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150</w:t>
            </w:r>
          </w:p>
        </w:tc>
        <w:tc>
          <w:tcPr>
            <w:tcW w:w="851"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2</w:t>
            </w:r>
          </w:p>
        </w:tc>
        <w:tc>
          <w:tcPr>
            <w:tcW w:w="1183"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300</w:t>
            </w:r>
          </w:p>
        </w:tc>
        <w:tc>
          <w:tcPr>
            <w:tcW w:w="1080" w:type="dxa"/>
            <w:tcBorders>
              <w:left w:val="single" w:sz="4" w:space="0" w:color="000000"/>
              <w:bottom w:val="single" w:sz="4" w:space="0" w:color="000000"/>
            </w:tcBorders>
          </w:tcPr>
          <w:p w:rsidR="001455D1" w:rsidRPr="009A5595" w:rsidRDefault="009436AA" w:rsidP="006E0F87">
            <w:pPr>
              <w:snapToGrid w:val="0"/>
              <w:jc w:val="right"/>
              <w:rPr>
                <w:lang w:val="hr-HR"/>
              </w:rPr>
            </w:pPr>
            <w:r>
              <w:rPr>
                <w:lang w:val="hr-HR"/>
              </w:rPr>
              <w:t>300</w:t>
            </w:r>
          </w:p>
        </w:tc>
        <w:tc>
          <w:tcPr>
            <w:tcW w:w="1268" w:type="dxa"/>
            <w:tcBorders>
              <w:left w:val="single" w:sz="4" w:space="0" w:color="000000"/>
              <w:bottom w:val="single" w:sz="4" w:space="0" w:color="000000"/>
              <w:right w:val="single" w:sz="4" w:space="0" w:color="000000"/>
            </w:tcBorders>
          </w:tcPr>
          <w:p w:rsidR="001455D1" w:rsidRPr="009A5595" w:rsidRDefault="009436AA" w:rsidP="006E0F87">
            <w:pPr>
              <w:snapToGrid w:val="0"/>
              <w:jc w:val="right"/>
              <w:rPr>
                <w:lang w:val="hr-HR"/>
              </w:rPr>
            </w:pPr>
            <w:r>
              <w:rPr>
                <w:lang w:val="hr-HR"/>
              </w:rPr>
              <w:t>0</w:t>
            </w:r>
          </w:p>
        </w:tc>
      </w:tr>
      <w:tr w:rsidR="001455D1" w:rsidTr="00895F2E">
        <w:tc>
          <w:tcPr>
            <w:tcW w:w="558" w:type="dxa"/>
            <w:tcBorders>
              <w:left w:val="single" w:sz="4" w:space="0" w:color="000000"/>
              <w:bottom w:val="single" w:sz="4" w:space="0" w:color="000000"/>
            </w:tcBorders>
          </w:tcPr>
          <w:p w:rsidR="001455D1" w:rsidRPr="009A5595" w:rsidRDefault="001455D1" w:rsidP="006E0F87">
            <w:pPr>
              <w:snapToGrid w:val="0"/>
              <w:rPr>
                <w:bCs/>
                <w:lang w:val="hr-HR"/>
              </w:rPr>
            </w:pPr>
          </w:p>
        </w:tc>
        <w:tc>
          <w:tcPr>
            <w:tcW w:w="4111" w:type="dxa"/>
            <w:tcBorders>
              <w:left w:val="single" w:sz="4" w:space="0" w:color="000000"/>
              <w:bottom w:val="single" w:sz="4" w:space="0" w:color="000000"/>
            </w:tcBorders>
          </w:tcPr>
          <w:p w:rsidR="001455D1" w:rsidRPr="009A5595" w:rsidRDefault="009436AA" w:rsidP="006E0F87">
            <w:pPr>
              <w:snapToGrid w:val="0"/>
              <w:rPr>
                <w:bCs/>
                <w:lang w:val="pl-PL"/>
              </w:rPr>
            </w:pPr>
            <w:r>
              <w:rPr>
                <w:b/>
                <w:bCs/>
                <w:color w:val="000000"/>
              </w:rPr>
              <w:t>Podzbir III:</w:t>
            </w:r>
          </w:p>
        </w:tc>
        <w:tc>
          <w:tcPr>
            <w:tcW w:w="109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46"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5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183" w:type="dxa"/>
            <w:tcBorders>
              <w:left w:val="single" w:sz="4" w:space="0" w:color="000000"/>
              <w:bottom w:val="single" w:sz="4" w:space="0" w:color="000000"/>
            </w:tcBorders>
          </w:tcPr>
          <w:p w:rsidR="001455D1" w:rsidRPr="009436AA" w:rsidRDefault="009436AA" w:rsidP="006E0F87">
            <w:pPr>
              <w:snapToGrid w:val="0"/>
              <w:jc w:val="right"/>
              <w:rPr>
                <w:b/>
                <w:lang w:val="hr-HR"/>
              </w:rPr>
            </w:pPr>
            <w:r w:rsidRPr="009436AA">
              <w:rPr>
                <w:b/>
                <w:lang w:val="hr-HR"/>
              </w:rPr>
              <w:t>6,150</w:t>
            </w:r>
          </w:p>
        </w:tc>
        <w:tc>
          <w:tcPr>
            <w:tcW w:w="1080" w:type="dxa"/>
            <w:tcBorders>
              <w:left w:val="single" w:sz="4" w:space="0" w:color="000000"/>
              <w:bottom w:val="single" w:sz="4" w:space="0" w:color="000000"/>
            </w:tcBorders>
          </w:tcPr>
          <w:p w:rsidR="001455D1" w:rsidRPr="009436AA" w:rsidRDefault="00C018B9" w:rsidP="00C018B9">
            <w:pPr>
              <w:snapToGrid w:val="0"/>
              <w:jc w:val="right"/>
              <w:rPr>
                <w:b/>
                <w:lang w:val="hr-HR"/>
              </w:rPr>
            </w:pPr>
            <w:r>
              <w:rPr>
                <w:b/>
                <w:lang w:val="hr-HR"/>
              </w:rPr>
              <w:t>5</w:t>
            </w:r>
            <w:r w:rsidR="009436AA" w:rsidRPr="009436AA">
              <w:rPr>
                <w:b/>
                <w:lang w:val="hr-HR"/>
              </w:rPr>
              <w:t>,</w:t>
            </w:r>
            <w:r>
              <w:rPr>
                <w:b/>
                <w:lang w:val="hr-HR"/>
              </w:rPr>
              <w:t>7</w:t>
            </w:r>
            <w:r w:rsidR="009436AA" w:rsidRPr="009436AA">
              <w:rPr>
                <w:b/>
                <w:lang w:val="hr-HR"/>
              </w:rPr>
              <w:t>50</w:t>
            </w:r>
          </w:p>
        </w:tc>
        <w:tc>
          <w:tcPr>
            <w:tcW w:w="1268" w:type="dxa"/>
            <w:tcBorders>
              <w:left w:val="single" w:sz="4" w:space="0" w:color="000000"/>
              <w:bottom w:val="single" w:sz="4" w:space="0" w:color="000000"/>
              <w:right w:val="single" w:sz="4" w:space="0" w:color="000000"/>
            </w:tcBorders>
          </w:tcPr>
          <w:p w:rsidR="001455D1" w:rsidRPr="009436AA" w:rsidRDefault="00C018B9" w:rsidP="006E0F87">
            <w:pPr>
              <w:snapToGrid w:val="0"/>
              <w:jc w:val="right"/>
              <w:rPr>
                <w:b/>
                <w:lang w:val="hr-HR"/>
              </w:rPr>
            </w:pPr>
            <w:r>
              <w:rPr>
                <w:b/>
                <w:lang w:val="hr-HR"/>
              </w:rPr>
              <w:t>400</w:t>
            </w:r>
          </w:p>
        </w:tc>
      </w:tr>
      <w:tr w:rsidR="001455D1" w:rsidTr="00895F2E">
        <w:tc>
          <w:tcPr>
            <w:tcW w:w="558" w:type="dxa"/>
            <w:tcBorders>
              <w:left w:val="single" w:sz="4" w:space="0" w:color="000000"/>
              <w:bottom w:val="single" w:sz="4" w:space="0" w:color="000000"/>
            </w:tcBorders>
          </w:tcPr>
          <w:p w:rsidR="001455D1" w:rsidRPr="009A5595" w:rsidRDefault="001455D1" w:rsidP="006E0F87">
            <w:pPr>
              <w:snapToGrid w:val="0"/>
              <w:rPr>
                <w:bCs/>
                <w:lang w:val="hr-HR"/>
              </w:rPr>
            </w:pPr>
          </w:p>
        </w:tc>
        <w:tc>
          <w:tcPr>
            <w:tcW w:w="4111" w:type="dxa"/>
            <w:tcBorders>
              <w:left w:val="single" w:sz="4" w:space="0" w:color="000000"/>
              <w:bottom w:val="single" w:sz="4" w:space="0" w:color="000000"/>
            </w:tcBorders>
          </w:tcPr>
          <w:p w:rsidR="001455D1" w:rsidRPr="009A5595" w:rsidRDefault="001455D1" w:rsidP="006E0F87">
            <w:pPr>
              <w:snapToGrid w:val="0"/>
              <w:rPr>
                <w:bCs/>
                <w:lang w:val="pl-PL"/>
              </w:rPr>
            </w:pPr>
          </w:p>
        </w:tc>
        <w:tc>
          <w:tcPr>
            <w:tcW w:w="109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46"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5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183"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080"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268" w:type="dxa"/>
            <w:tcBorders>
              <w:left w:val="single" w:sz="4" w:space="0" w:color="000000"/>
              <w:bottom w:val="single" w:sz="4" w:space="0" w:color="000000"/>
              <w:right w:val="single" w:sz="4" w:space="0" w:color="000000"/>
            </w:tcBorders>
          </w:tcPr>
          <w:p w:rsidR="001455D1" w:rsidRPr="009A5595" w:rsidRDefault="001455D1" w:rsidP="006E0F87">
            <w:pPr>
              <w:snapToGrid w:val="0"/>
              <w:jc w:val="right"/>
              <w:rPr>
                <w:lang w:val="hr-HR"/>
              </w:rPr>
            </w:pPr>
          </w:p>
        </w:tc>
      </w:tr>
      <w:tr w:rsidR="001455D1" w:rsidTr="00895F2E">
        <w:tc>
          <w:tcPr>
            <w:tcW w:w="558" w:type="dxa"/>
            <w:tcBorders>
              <w:left w:val="single" w:sz="4" w:space="0" w:color="000000"/>
              <w:bottom w:val="single" w:sz="4" w:space="0" w:color="000000"/>
            </w:tcBorders>
          </w:tcPr>
          <w:p w:rsidR="001455D1" w:rsidRPr="009A5595" w:rsidRDefault="001455D1" w:rsidP="006E0F87">
            <w:pPr>
              <w:snapToGrid w:val="0"/>
              <w:rPr>
                <w:bCs/>
                <w:lang w:val="hr-HR"/>
              </w:rPr>
            </w:pPr>
          </w:p>
        </w:tc>
        <w:tc>
          <w:tcPr>
            <w:tcW w:w="4111" w:type="dxa"/>
            <w:tcBorders>
              <w:left w:val="single" w:sz="4" w:space="0" w:color="000000"/>
              <w:bottom w:val="single" w:sz="4" w:space="0" w:color="000000"/>
            </w:tcBorders>
          </w:tcPr>
          <w:p w:rsidR="001455D1" w:rsidRPr="008F7DFC" w:rsidRDefault="008F7DFC" w:rsidP="006E0F87">
            <w:pPr>
              <w:snapToGrid w:val="0"/>
              <w:rPr>
                <w:b/>
                <w:bCs/>
                <w:lang w:val="pl-PL"/>
              </w:rPr>
            </w:pPr>
            <w:r w:rsidRPr="008F7DFC">
              <w:rPr>
                <w:b/>
                <w:bCs/>
                <w:lang w:val="pl-PL"/>
              </w:rPr>
              <w:t>Ostalo</w:t>
            </w:r>
          </w:p>
        </w:tc>
        <w:tc>
          <w:tcPr>
            <w:tcW w:w="109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46"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5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183"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080"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268" w:type="dxa"/>
            <w:tcBorders>
              <w:left w:val="single" w:sz="4" w:space="0" w:color="000000"/>
              <w:bottom w:val="single" w:sz="4" w:space="0" w:color="000000"/>
              <w:right w:val="single" w:sz="4" w:space="0" w:color="000000"/>
            </w:tcBorders>
          </w:tcPr>
          <w:p w:rsidR="001455D1" w:rsidRPr="009A5595" w:rsidRDefault="001455D1" w:rsidP="006E0F87">
            <w:pPr>
              <w:snapToGrid w:val="0"/>
              <w:jc w:val="right"/>
              <w:rPr>
                <w:lang w:val="hr-HR"/>
              </w:rPr>
            </w:pPr>
          </w:p>
        </w:tc>
      </w:tr>
      <w:tr w:rsidR="008F7DFC" w:rsidTr="00895F2E">
        <w:tc>
          <w:tcPr>
            <w:tcW w:w="558" w:type="dxa"/>
            <w:tcBorders>
              <w:left w:val="single" w:sz="4" w:space="0" w:color="000000"/>
              <w:bottom w:val="single" w:sz="4" w:space="0" w:color="000000"/>
            </w:tcBorders>
          </w:tcPr>
          <w:p w:rsidR="008F7DFC" w:rsidRPr="009A5595" w:rsidRDefault="008F7DFC" w:rsidP="006E0F87">
            <w:pPr>
              <w:snapToGrid w:val="0"/>
              <w:rPr>
                <w:bCs/>
                <w:lang w:val="hr-HR"/>
              </w:rPr>
            </w:pPr>
          </w:p>
        </w:tc>
        <w:tc>
          <w:tcPr>
            <w:tcW w:w="4111" w:type="dxa"/>
            <w:tcBorders>
              <w:left w:val="single" w:sz="4" w:space="0" w:color="000000"/>
              <w:bottom w:val="single" w:sz="4" w:space="0" w:color="000000"/>
            </w:tcBorders>
          </w:tcPr>
          <w:p w:rsidR="008F7DFC" w:rsidRPr="008F7DFC" w:rsidRDefault="008F7DFC" w:rsidP="006E0F87">
            <w:pPr>
              <w:snapToGrid w:val="0"/>
              <w:rPr>
                <w:b/>
                <w:bCs/>
                <w:lang w:val="pl-PL"/>
              </w:rPr>
            </w:pPr>
          </w:p>
        </w:tc>
        <w:tc>
          <w:tcPr>
            <w:tcW w:w="1091"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846"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851"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1183"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1080"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1268" w:type="dxa"/>
            <w:tcBorders>
              <w:left w:val="single" w:sz="4" w:space="0" w:color="000000"/>
              <w:bottom w:val="single" w:sz="4" w:space="0" w:color="000000"/>
              <w:right w:val="single" w:sz="4" w:space="0" w:color="000000"/>
            </w:tcBorders>
          </w:tcPr>
          <w:p w:rsidR="008F7DFC" w:rsidRPr="009A5595" w:rsidRDefault="008F7DFC" w:rsidP="006E0F87">
            <w:pPr>
              <w:snapToGrid w:val="0"/>
              <w:jc w:val="right"/>
              <w:rPr>
                <w:lang w:val="hr-HR"/>
              </w:rPr>
            </w:pPr>
          </w:p>
        </w:tc>
      </w:tr>
      <w:tr w:rsidR="008F7DFC" w:rsidTr="00895F2E">
        <w:tc>
          <w:tcPr>
            <w:tcW w:w="558" w:type="dxa"/>
            <w:tcBorders>
              <w:left w:val="single" w:sz="4" w:space="0" w:color="000000"/>
              <w:bottom w:val="single" w:sz="4" w:space="0" w:color="000000"/>
            </w:tcBorders>
          </w:tcPr>
          <w:p w:rsidR="008F7DFC" w:rsidRPr="009A5595" w:rsidRDefault="008F7DFC" w:rsidP="006E0F87">
            <w:pPr>
              <w:snapToGrid w:val="0"/>
              <w:rPr>
                <w:bCs/>
                <w:lang w:val="hr-HR"/>
              </w:rPr>
            </w:pPr>
            <w:r>
              <w:rPr>
                <w:bCs/>
                <w:lang w:val="hr-HR"/>
              </w:rPr>
              <w:t>36.</w:t>
            </w:r>
          </w:p>
        </w:tc>
        <w:tc>
          <w:tcPr>
            <w:tcW w:w="4111" w:type="dxa"/>
            <w:tcBorders>
              <w:left w:val="single" w:sz="4" w:space="0" w:color="000000"/>
              <w:bottom w:val="single" w:sz="4" w:space="0" w:color="000000"/>
            </w:tcBorders>
          </w:tcPr>
          <w:p w:rsidR="008F7DFC" w:rsidRPr="008F7DFC" w:rsidRDefault="008F7DFC" w:rsidP="006E0F87">
            <w:pPr>
              <w:snapToGrid w:val="0"/>
              <w:rPr>
                <w:bCs/>
                <w:lang w:val="pl-PL"/>
              </w:rPr>
            </w:pPr>
            <w:r w:rsidRPr="008F7DFC">
              <w:rPr>
                <w:bCs/>
                <w:lang w:val="pl-PL"/>
              </w:rPr>
              <w:t>Razno</w:t>
            </w:r>
          </w:p>
        </w:tc>
        <w:tc>
          <w:tcPr>
            <w:tcW w:w="1091" w:type="dxa"/>
            <w:tcBorders>
              <w:left w:val="single" w:sz="4" w:space="0" w:color="000000"/>
              <w:bottom w:val="single" w:sz="4" w:space="0" w:color="000000"/>
            </w:tcBorders>
          </w:tcPr>
          <w:p w:rsidR="008F7DFC" w:rsidRPr="009A5595" w:rsidRDefault="008F7DFC" w:rsidP="006E0F87">
            <w:pPr>
              <w:snapToGrid w:val="0"/>
              <w:jc w:val="right"/>
              <w:rPr>
                <w:lang w:val="hr-HR"/>
              </w:rPr>
            </w:pPr>
            <w:r>
              <w:rPr>
                <w:lang w:val="hr-HR"/>
              </w:rPr>
              <w:t>Ukupna suma</w:t>
            </w:r>
          </w:p>
        </w:tc>
        <w:tc>
          <w:tcPr>
            <w:tcW w:w="846" w:type="dxa"/>
            <w:tcBorders>
              <w:left w:val="single" w:sz="4" w:space="0" w:color="000000"/>
              <w:bottom w:val="single" w:sz="4" w:space="0" w:color="000000"/>
            </w:tcBorders>
          </w:tcPr>
          <w:p w:rsidR="008F7DFC" w:rsidRPr="009A5595" w:rsidRDefault="008F7DFC" w:rsidP="006E0F87">
            <w:pPr>
              <w:snapToGrid w:val="0"/>
              <w:jc w:val="right"/>
              <w:rPr>
                <w:lang w:val="hr-HR"/>
              </w:rPr>
            </w:pPr>
            <w:r>
              <w:rPr>
                <w:lang w:val="hr-HR"/>
              </w:rPr>
              <w:t>300</w:t>
            </w:r>
          </w:p>
        </w:tc>
        <w:tc>
          <w:tcPr>
            <w:tcW w:w="851" w:type="dxa"/>
            <w:tcBorders>
              <w:left w:val="single" w:sz="4" w:space="0" w:color="000000"/>
              <w:bottom w:val="single" w:sz="4" w:space="0" w:color="000000"/>
            </w:tcBorders>
          </w:tcPr>
          <w:p w:rsidR="008F7DFC" w:rsidRPr="009A5595" w:rsidRDefault="008F7DFC" w:rsidP="006E0F87">
            <w:pPr>
              <w:snapToGrid w:val="0"/>
              <w:jc w:val="right"/>
              <w:rPr>
                <w:lang w:val="hr-HR"/>
              </w:rPr>
            </w:pPr>
            <w:r>
              <w:rPr>
                <w:lang w:val="hr-HR"/>
              </w:rPr>
              <w:t>1</w:t>
            </w:r>
          </w:p>
        </w:tc>
        <w:tc>
          <w:tcPr>
            <w:tcW w:w="1183" w:type="dxa"/>
            <w:tcBorders>
              <w:left w:val="single" w:sz="4" w:space="0" w:color="000000"/>
              <w:bottom w:val="single" w:sz="4" w:space="0" w:color="000000"/>
            </w:tcBorders>
          </w:tcPr>
          <w:p w:rsidR="008F7DFC" w:rsidRPr="009A5595" w:rsidRDefault="008F7DFC" w:rsidP="006E0F87">
            <w:pPr>
              <w:snapToGrid w:val="0"/>
              <w:jc w:val="right"/>
              <w:rPr>
                <w:lang w:val="hr-HR"/>
              </w:rPr>
            </w:pPr>
            <w:r>
              <w:rPr>
                <w:lang w:val="hr-HR"/>
              </w:rPr>
              <w:t>300</w:t>
            </w:r>
          </w:p>
        </w:tc>
        <w:tc>
          <w:tcPr>
            <w:tcW w:w="1080" w:type="dxa"/>
            <w:tcBorders>
              <w:left w:val="single" w:sz="4" w:space="0" w:color="000000"/>
              <w:bottom w:val="single" w:sz="4" w:space="0" w:color="000000"/>
            </w:tcBorders>
          </w:tcPr>
          <w:p w:rsidR="008F7DFC" w:rsidRPr="009A5595" w:rsidRDefault="008F7DFC" w:rsidP="006E0F87">
            <w:pPr>
              <w:snapToGrid w:val="0"/>
              <w:jc w:val="right"/>
              <w:rPr>
                <w:lang w:val="hr-HR"/>
              </w:rPr>
            </w:pPr>
            <w:r>
              <w:rPr>
                <w:lang w:val="hr-HR"/>
              </w:rPr>
              <w:t>300</w:t>
            </w:r>
          </w:p>
        </w:tc>
        <w:tc>
          <w:tcPr>
            <w:tcW w:w="1268" w:type="dxa"/>
            <w:tcBorders>
              <w:left w:val="single" w:sz="4" w:space="0" w:color="000000"/>
              <w:bottom w:val="single" w:sz="4" w:space="0" w:color="000000"/>
              <w:right w:val="single" w:sz="4" w:space="0" w:color="000000"/>
            </w:tcBorders>
          </w:tcPr>
          <w:p w:rsidR="008F7DFC" w:rsidRPr="009A5595" w:rsidRDefault="008F7DFC" w:rsidP="006E0F87">
            <w:pPr>
              <w:snapToGrid w:val="0"/>
              <w:jc w:val="right"/>
              <w:rPr>
                <w:lang w:val="hr-HR"/>
              </w:rPr>
            </w:pPr>
            <w:r>
              <w:rPr>
                <w:lang w:val="hr-HR"/>
              </w:rPr>
              <w:t>0</w:t>
            </w:r>
          </w:p>
        </w:tc>
      </w:tr>
      <w:tr w:rsidR="001455D1" w:rsidTr="00895F2E">
        <w:tc>
          <w:tcPr>
            <w:tcW w:w="558" w:type="dxa"/>
            <w:tcBorders>
              <w:left w:val="single" w:sz="4" w:space="0" w:color="000000"/>
              <w:bottom w:val="single" w:sz="4" w:space="0" w:color="000000"/>
            </w:tcBorders>
          </w:tcPr>
          <w:p w:rsidR="001455D1" w:rsidRPr="009A5595" w:rsidRDefault="001455D1" w:rsidP="006E0F87">
            <w:pPr>
              <w:snapToGrid w:val="0"/>
              <w:rPr>
                <w:bCs/>
                <w:lang w:val="hr-HR"/>
              </w:rPr>
            </w:pPr>
          </w:p>
        </w:tc>
        <w:tc>
          <w:tcPr>
            <w:tcW w:w="4111" w:type="dxa"/>
            <w:tcBorders>
              <w:left w:val="single" w:sz="4" w:space="0" w:color="000000"/>
              <w:bottom w:val="single" w:sz="4" w:space="0" w:color="000000"/>
            </w:tcBorders>
          </w:tcPr>
          <w:p w:rsidR="001455D1" w:rsidRPr="008F7DFC" w:rsidRDefault="008F7DFC" w:rsidP="006E0F87">
            <w:pPr>
              <w:snapToGrid w:val="0"/>
              <w:rPr>
                <w:b/>
                <w:bCs/>
                <w:lang w:val="pl-PL"/>
              </w:rPr>
            </w:pPr>
            <w:r w:rsidRPr="008F7DFC">
              <w:rPr>
                <w:b/>
                <w:bCs/>
                <w:lang w:val="pl-PL"/>
              </w:rPr>
              <w:t>Podzbir IV</w:t>
            </w:r>
          </w:p>
        </w:tc>
        <w:tc>
          <w:tcPr>
            <w:tcW w:w="109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46"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851" w:type="dxa"/>
            <w:tcBorders>
              <w:left w:val="single" w:sz="4" w:space="0" w:color="000000"/>
              <w:bottom w:val="single" w:sz="4" w:space="0" w:color="000000"/>
            </w:tcBorders>
          </w:tcPr>
          <w:p w:rsidR="001455D1" w:rsidRPr="009A5595" w:rsidRDefault="001455D1" w:rsidP="006E0F87">
            <w:pPr>
              <w:snapToGrid w:val="0"/>
              <w:jc w:val="right"/>
              <w:rPr>
                <w:lang w:val="hr-HR"/>
              </w:rPr>
            </w:pPr>
          </w:p>
        </w:tc>
        <w:tc>
          <w:tcPr>
            <w:tcW w:w="1183" w:type="dxa"/>
            <w:tcBorders>
              <w:left w:val="single" w:sz="4" w:space="0" w:color="000000"/>
              <w:bottom w:val="single" w:sz="4" w:space="0" w:color="000000"/>
            </w:tcBorders>
          </w:tcPr>
          <w:p w:rsidR="001455D1" w:rsidRPr="008F7DFC" w:rsidRDefault="008F7DFC" w:rsidP="006E0F87">
            <w:pPr>
              <w:snapToGrid w:val="0"/>
              <w:jc w:val="right"/>
              <w:rPr>
                <w:b/>
                <w:lang w:val="hr-HR"/>
              </w:rPr>
            </w:pPr>
            <w:r w:rsidRPr="008F7DFC">
              <w:rPr>
                <w:b/>
                <w:lang w:val="hr-HR"/>
              </w:rPr>
              <w:t>300</w:t>
            </w:r>
          </w:p>
        </w:tc>
        <w:tc>
          <w:tcPr>
            <w:tcW w:w="1080" w:type="dxa"/>
            <w:tcBorders>
              <w:left w:val="single" w:sz="4" w:space="0" w:color="000000"/>
              <w:bottom w:val="single" w:sz="4" w:space="0" w:color="000000"/>
            </w:tcBorders>
          </w:tcPr>
          <w:p w:rsidR="001455D1" w:rsidRPr="008F7DFC" w:rsidRDefault="008F7DFC" w:rsidP="006E0F87">
            <w:pPr>
              <w:snapToGrid w:val="0"/>
              <w:jc w:val="right"/>
              <w:rPr>
                <w:b/>
                <w:lang w:val="hr-HR"/>
              </w:rPr>
            </w:pPr>
            <w:r>
              <w:rPr>
                <w:b/>
                <w:lang w:val="hr-HR"/>
              </w:rPr>
              <w:t>0</w:t>
            </w:r>
          </w:p>
        </w:tc>
        <w:tc>
          <w:tcPr>
            <w:tcW w:w="1268" w:type="dxa"/>
            <w:tcBorders>
              <w:left w:val="single" w:sz="4" w:space="0" w:color="000000"/>
              <w:bottom w:val="single" w:sz="4" w:space="0" w:color="000000"/>
              <w:right w:val="single" w:sz="4" w:space="0" w:color="000000"/>
            </w:tcBorders>
          </w:tcPr>
          <w:p w:rsidR="001455D1" w:rsidRPr="008F7DFC" w:rsidRDefault="008F7DFC" w:rsidP="006E0F87">
            <w:pPr>
              <w:snapToGrid w:val="0"/>
              <w:jc w:val="right"/>
              <w:rPr>
                <w:b/>
                <w:lang w:val="hr-HR"/>
              </w:rPr>
            </w:pPr>
            <w:r>
              <w:rPr>
                <w:b/>
                <w:lang w:val="hr-HR"/>
              </w:rPr>
              <w:t>30</w:t>
            </w:r>
            <w:r w:rsidRPr="008F7DFC">
              <w:rPr>
                <w:b/>
                <w:lang w:val="hr-HR"/>
              </w:rPr>
              <w:t>0</w:t>
            </w:r>
          </w:p>
        </w:tc>
      </w:tr>
      <w:tr w:rsidR="008F7DFC" w:rsidTr="00895F2E">
        <w:tc>
          <w:tcPr>
            <w:tcW w:w="558" w:type="dxa"/>
            <w:tcBorders>
              <w:left w:val="single" w:sz="4" w:space="0" w:color="000000"/>
              <w:bottom w:val="single" w:sz="4" w:space="0" w:color="000000"/>
            </w:tcBorders>
          </w:tcPr>
          <w:p w:rsidR="008F7DFC" w:rsidRPr="009A5595" w:rsidRDefault="008F7DFC" w:rsidP="006E0F87">
            <w:pPr>
              <w:snapToGrid w:val="0"/>
              <w:rPr>
                <w:bCs/>
                <w:lang w:val="hr-HR"/>
              </w:rPr>
            </w:pPr>
          </w:p>
        </w:tc>
        <w:tc>
          <w:tcPr>
            <w:tcW w:w="4111" w:type="dxa"/>
            <w:tcBorders>
              <w:left w:val="single" w:sz="4" w:space="0" w:color="000000"/>
              <w:bottom w:val="single" w:sz="4" w:space="0" w:color="000000"/>
            </w:tcBorders>
          </w:tcPr>
          <w:p w:rsidR="008F7DFC" w:rsidRPr="009A5595" w:rsidRDefault="008F7DFC" w:rsidP="006E0F87">
            <w:pPr>
              <w:snapToGrid w:val="0"/>
              <w:rPr>
                <w:bCs/>
                <w:lang w:val="pl-PL"/>
              </w:rPr>
            </w:pPr>
          </w:p>
        </w:tc>
        <w:tc>
          <w:tcPr>
            <w:tcW w:w="1091"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846"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851"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1183"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1080" w:type="dxa"/>
            <w:tcBorders>
              <w:left w:val="single" w:sz="4" w:space="0" w:color="000000"/>
              <w:bottom w:val="single" w:sz="4" w:space="0" w:color="000000"/>
            </w:tcBorders>
          </w:tcPr>
          <w:p w:rsidR="008F7DFC" w:rsidRPr="009A5595" w:rsidRDefault="008F7DFC" w:rsidP="006E0F87">
            <w:pPr>
              <w:snapToGrid w:val="0"/>
              <w:jc w:val="right"/>
              <w:rPr>
                <w:lang w:val="hr-HR"/>
              </w:rPr>
            </w:pPr>
          </w:p>
        </w:tc>
        <w:tc>
          <w:tcPr>
            <w:tcW w:w="1268" w:type="dxa"/>
            <w:tcBorders>
              <w:left w:val="single" w:sz="4" w:space="0" w:color="000000"/>
              <w:bottom w:val="single" w:sz="4" w:space="0" w:color="000000"/>
              <w:right w:val="single" w:sz="4" w:space="0" w:color="000000"/>
            </w:tcBorders>
          </w:tcPr>
          <w:p w:rsidR="008F7DFC" w:rsidRPr="009A5595" w:rsidRDefault="008F7DFC" w:rsidP="006E0F87">
            <w:pPr>
              <w:snapToGrid w:val="0"/>
              <w:jc w:val="right"/>
              <w:rPr>
                <w:lang w:val="hr-HR"/>
              </w:rPr>
            </w:pPr>
          </w:p>
        </w:tc>
      </w:tr>
      <w:tr w:rsidR="00CC642A" w:rsidTr="00895F2E">
        <w:tc>
          <w:tcPr>
            <w:tcW w:w="558" w:type="dxa"/>
            <w:tcBorders>
              <w:left w:val="single" w:sz="4" w:space="0" w:color="000000"/>
              <w:bottom w:val="single" w:sz="4" w:space="0" w:color="000000"/>
            </w:tcBorders>
          </w:tcPr>
          <w:p w:rsidR="00CC642A" w:rsidRPr="009A5595" w:rsidRDefault="00CC642A" w:rsidP="006E0F87">
            <w:pPr>
              <w:snapToGrid w:val="0"/>
              <w:rPr>
                <w:b/>
                <w:bCs/>
                <w:lang w:val="hr-HR"/>
              </w:rPr>
            </w:pPr>
          </w:p>
        </w:tc>
        <w:tc>
          <w:tcPr>
            <w:tcW w:w="4111" w:type="dxa"/>
            <w:tcBorders>
              <w:left w:val="single" w:sz="4" w:space="0" w:color="000000"/>
              <w:bottom w:val="single" w:sz="4" w:space="0" w:color="000000"/>
            </w:tcBorders>
          </w:tcPr>
          <w:p w:rsidR="00CC642A" w:rsidRPr="009A5595" w:rsidRDefault="00CC642A" w:rsidP="006E0F87">
            <w:pPr>
              <w:snapToGrid w:val="0"/>
              <w:rPr>
                <w:b/>
                <w:bCs/>
              </w:rPr>
            </w:pPr>
            <w:r w:rsidRPr="009A5595">
              <w:rPr>
                <w:b/>
                <w:bCs/>
              </w:rPr>
              <w:t>Honorari</w:t>
            </w:r>
          </w:p>
        </w:tc>
        <w:tc>
          <w:tcPr>
            <w:tcW w:w="1091" w:type="dxa"/>
            <w:tcBorders>
              <w:left w:val="single" w:sz="4" w:space="0" w:color="000000"/>
              <w:bottom w:val="single" w:sz="4" w:space="0" w:color="000000"/>
            </w:tcBorders>
          </w:tcPr>
          <w:p w:rsidR="00CC642A" w:rsidRPr="009A5595" w:rsidRDefault="00CC642A" w:rsidP="006E0F87">
            <w:pPr>
              <w:snapToGrid w:val="0"/>
              <w:jc w:val="right"/>
              <w:rPr>
                <w:b/>
                <w:lang w:val="hr-HR"/>
              </w:rPr>
            </w:pPr>
          </w:p>
        </w:tc>
        <w:tc>
          <w:tcPr>
            <w:tcW w:w="846" w:type="dxa"/>
            <w:tcBorders>
              <w:left w:val="single" w:sz="4" w:space="0" w:color="000000"/>
              <w:bottom w:val="single" w:sz="4" w:space="0" w:color="000000"/>
            </w:tcBorders>
          </w:tcPr>
          <w:p w:rsidR="00CC642A" w:rsidRPr="009A5595" w:rsidRDefault="00CC642A" w:rsidP="006E0F87">
            <w:pPr>
              <w:snapToGrid w:val="0"/>
              <w:rPr>
                <w:b/>
                <w:lang w:val="hr-HR"/>
              </w:rPr>
            </w:pPr>
          </w:p>
        </w:tc>
        <w:tc>
          <w:tcPr>
            <w:tcW w:w="851" w:type="dxa"/>
            <w:tcBorders>
              <w:left w:val="single" w:sz="4" w:space="0" w:color="000000"/>
              <w:bottom w:val="single" w:sz="4" w:space="0" w:color="000000"/>
            </w:tcBorders>
          </w:tcPr>
          <w:p w:rsidR="00CC642A" w:rsidRPr="009A5595" w:rsidRDefault="00CC642A" w:rsidP="006E0F87">
            <w:pPr>
              <w:snapToGrid w:val="0"/>
              <w:jc w:val="right"/>
              <w:rPr>
                <w:b/>
                <w:lang w:val="hr-HR"/>
              </w:rPr>
            </w:pPr>
          </w:p>
        </w:tc>
        <w:tc>
          <w:tcPr>
            <w:tcW w:w="1183" w:type="dxa"/>
            <w:tcBorders>
              <w:left w:val="single" w:sz="4" w:space="0" w:color="000000"/>
              <w:bottom w:val="single" w:sz="4" w:space="0" w:color="000000"/>
            </w:tcBorders>
          </w:tcPr>
          <w:p w:rsidR="00CC642A" w:rsidRPr="009A5595" w:rsidRDefault="00CC642A" w:rsidP="006E0F87">
            <w:pPr>
              <w:snapToGrid w:val="0"/>
              <w:jc w:val="right"/>
              <w:rPr>
                <w:b/>
                <w:lang w:val="hr-HR"/>
              </w:rPr>
            </w:pPr>
          </w:p>
        </w:tc>
        <w:tc>
          <w:tcPr>
            <w:tcW w:w="1080" w:type="dxa"/>
            <w:tcBorders>
              <w:left w:val="single" w:sz="4" w:space="0" w:color="000000"/>
              <w:bottom w:val="single" w:sz="4" w:space="0" w:color="000000"/>
            </w:tcBorders>
          </w:tcPr>
          <w:p w:rsidR="00CC642A" w:rsidRPr="009A5595" w:rsidRDefault="00CC642A" w:rsidP="006E0F87">
            <w:pPr>
              <w:snapToGrid w:val="0"/>
              <w:jc w:val="right"/>
              <w:rPr>
                <w:b/>
                <w:lang w:val="hr-HR"/>
              </w:rPr>
            </w:pPr>
          </w:p>
        </w:tc>
        <w:tc>
          <w:tcPr>
            <w:tcW w:w="1268" w:type="dxa"/>
            <w:tcBorders>
              <w:left w:val="single" w:sz="4" w:space="0" w:color="000000"/>
              <w:bottom w:val="single" w:sz="4" w:space="0" w:color="000000"/>
              <w:right w:val="single" w:sz="4" w:space="0" w:color="000000"/>
            </w:tcBorders>
          </w:tcPr>
          <w:p w:rsidR="00CC642A" w:rsidRPr="009A5595" w:rsidRDefault="00CC642A" w:rsidP="006E0F87">
            <w:pPr>
              <w:snapToGrid w:val="0"/>
              <w:jc w:val="right"/>
              <w:rPr>
                <w:b/>
                <w:lang w:val="hr-HR"/>
              </w:rPr>
            </w:pPr>
          </w:p>
        </w:tc>
      </w:tr>
      <w:tr w:rsidR="00CC642A" w:rsidTr="00895F2E">
        <w:tc>
          <w:tcPr>
            <w:tcW w:w="558" w:type="dxa"/>
            <w:tcBorders>
              <w:left w:val="single" w:sz="4" w:space="0" w:color="000000"/>
              <w:bottom w:val="single" w:sz="4" w:space="0" w:color="000000"/>
            </w:tcBorders>
          </w:tcPr>
          <w:p w:rsidR="00CC642A" w:rsidRDefault="00934DB6" w:rsidP="006E0F87">
            <w:pPr>
              <w:snapToGrid w:val="0"/>
              <w:rPr>
                <w:color w:val="000000"/>
              </w:rPr>
            </w:pPr>
            <w:r>
              <w:rPr>
                <w:color w:val="000000"/>
              </w:rPr>
              <w:t>1</w:t>
            </w:r>
            <w:r w:rsidR="00CC642A">
              <w:rPr>
                <w:color w:val="000000"/>
              </w:rPr>
              <w:t>2.</w:t>
            </w:r>
          </w:p>
        </w:tc>
        <w:tc>
          <w:tcPr>
            <w:tcW w:w="4111" w:type="dxa"/>
            <w:tcBorders>
              <w:left w:val="single" w:sz="4" w:space="0" w:color="000000"/>
              <w:bottom w:val="single" w:sz="4" w:space="0" w:color="000000"/>
            </w:tcBorders>
          </w:tcPr>
          <w:p w:rsidR="00CC642A" w:rsidRPr="00ED2A32" w:rsidRDefault="00A90AE3" w:rsidP="006E0F87">
            <w:pPr>
              <w:snapToGrid w:val="0"/>
              <w:rPr>
                <w:color w:val="000000"/>
                <w:lang w:val="it-IT"/>
              </w:rPr>
            </w:pPr>
            <w:r>
              <w:rPr>
                <w:bCs/>
                <w:color w:val="000000"/>
                <w:lang w:val="en-US"/>
              </w:rPr>
              <w:t>Koordinator projekta</w:t>
            </w:r>
          </w:p>
        </w:tc>
        <w:tc>
          <w:tcPr>
            <w:tcW w:w="1091" w:type="dxa"/>
            <w:tcBorders>
              <w:left w:val="single" w:sz="4" w:space="0" w:color="000000"/>
              <w:bottom w:val="single" w:sz="4" w:space="0" w:color="000000"/>
            </w:tcBorders>
          </w:tcPr>
          <w:p w:rsidR="00CC642A" w:rsidRDefault="00ED2A32"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CC642A" w:rsidRDefault="00D0616E" w:rsidP="006E0F87">
            <w:pPr>
              <w:snapToGrid w:val="0"/>
              <w:jc w:val="right"/>
              <w:rPr>
                <w:color w:val="000000"/>
              </w:rPr>
            </w:pPr>
            <w:r>
              <w:rPr>
                <w:color w:val="000000"/>
              </w:rPr>
              <w:t>400</w:t>
            </w:r>
          </w:p>
        </w:tc>
        <w:tc>
          <w:tcPr>
            <w:tcW w:w="851" w:type="dxa"/>
            <w:tcBorders>
              <w:left w:val="single" w:sz="4" w:space="0" w:color="000000"/>
              <w:bottom w:val="single" w:sz="4" w:space="0" w:color="000000"/>
            </w:tcBorders>
          </w:tcPr>
          <w:p w:rsidR="00CC642A" w:rsidRDefault="00C018B9" w:rsidP="00C018B9">
            <w:pPr>
              <w:snapToGrid w:val="0"/>
              <w:jc w:val="right"/>
              <w:rPr>
                <w:color w:val="000000"/>
              </w:rPr>
            </w:pPr>
            <w:r>
              <w:rPr>
                <w:color w:val="000000"/>
              </w:rPr>
              <w:t>4</w:t>
            </w:r>
          </w:p>
        </w:tc>
        <w:tc>
          <w:tcPr>
            <w:tcW w:w="1183" w:type="dxa"/>
            <w:tcBorders>
              <w:left w:val="single" w:sz="4" w:space="0" w:color="000000"/>
              <w:bottom w:val="single" w:sz="4" w:space="0" w:color="000000"/>
            </w:tcBorders>
          </w:tcPr>
          <w:p w:rsidR="00CC642A" w:rsidRDefault="00C018B9" w:rsidP="006E0F87">
            <w:pPr>
              <w:snapToGrid w:val="0"/>
              <w:jc w:val="right"/>
              <w:rPr>
                <w:color w:val="000000"/>
              </w:rPr>
            </w:pPr>
            <w:r>
              <w:rPr>
                <w:color w:val="000000"/>
              </w:rPr>
              <w:t>1600</w:t>
            </w:r>
          </w:p>
        </w:tc>
        <w:tc>
          <w:tcPr>
            <w:tcW w:w="1080" w:type="dxa"/>
            <w:tcBorders>
              <w:left w:val="single" w:sz="4" w:space="0" w:color="000000"/>
              <w:bottom w:val="single" w:sz="4" w:space="0" w:color="000000"/>
            </w:tcBorders>
          </w:tcPr>
          <w:p w:rsidR="00CC642A" w:rsidRDefault="00C018B9" w:rsidP="006E0F87">
            <w:pPr>
              <w:snapToGrid w:val="0"/>
              <w:jc w:val="right"/>
              <w:rPr>
                <w:color w:val="000000"/>
              </w:rPr>
            </w:pPr>
            <w:r>
              <w:rPr>
                <w:color w:val="000000"/>
              </w:rPr>
              <w:t>400</w:t>
            </w:r>
          </w:p>
        </w:tc>
        <w:tc>
          <w:tcPr>
            <w:tcW w:w="1268" w:type="dxa"/>
            <w:tcBorders>
              <w:left w:val="single" w:sz="4" w:space="0" w:color="000000"/>
              <w:bottom w:val="single" w:sz="4" w:space="0" w:color="000000"/>
              <w:right w:val="single" w:sz="4" w:space="0" w:color="000000"/>
            </w:tcBorders>
          </w:tcPr>
          <w:p w:rsidR="00CC642A" w:rsidRDefault="00C018B9" w:rsidP="006E0F87">
            <w:pPr>
              <w:snapToGrid w:val="0"/>
              <w:jc w:val="right"/>
              <w:rPr>
                <w:color w:val="000000"/>
              </w:rPr>
            </w:pPr>
            <w:r>
              <w:rPr>
                <w:color w:val="000000"/>
              </w:rPr>
              <w:t>1200</w:t>
            </w:r>
          </w:p>
        </w:tc>
      </w:tr>
      <w:tr w:rsidR="00CC642A" w:rsidTr="00895F2E">
        <w:tc>
          <w:tcPr>
            <w:tcW w:w="558" w:type="dxa"/>
            <w:tcBorders>
              <w:left w:val="single" w:sz="4" w:space="0" w:color="000000"/>
              <w:bottom w:val="single" w:sz="4" w:space="0" w:color="000000"/>
            </w:tcBorders>
          </w:tcPr>
          <w:p w:rsidR="00CC642A" w:rsidRDefault="00934DB6" w:rsidP="00934DB6">
            <w:pPr>
              <w:snapToGrid w:val="0"/>
              <w:rPr>
                <w:color w:val="000000"/>
              </w:rPr>
            </w:pPr>
            <w:r>
              <w:rPr>
                <w:color w:val="000000"/>
              </w:rPr>
              <w:t>13</w:t>
            </w:r>
            <w:r w:rsidR="00CC642A">
              <w:rPr>
                <w:color w:val="000000"/>
              </w:rPr>
              <w:t>.</w:t>
            </w:r>
          </w:p>
        </w:tc>
        <w:tc>
          <w:tcPr>
            <w:tcW w:w="4111" w:type="dxa"/>
            <w:tcBorders>
              <w:left w:val="single" w:sz="4" w:space="0" w:color="000000"/>
              <w:bottom w:val="single" w:sz="4" w:space="0" w:color="000000"/>
            </w:tcBorders>
          </w:tcPr>
          <w:p w:rsidR="00CC642A" w:rsidRDefault="00D0616E" w:rsidP="006E0F87">
            <w:pPr>
              <w:snapToGrid w:val="0"/>
              <w:rPr>
                <w:color w:val="000000"/>
                <w:lang w:val="it-CH"/>
              </w:rPr>
            </w:pPr>
            <w:r>
              <w:rPr>
                <w:bCs/>
                <w:color w:val="000000"/>
              </w:rPr>
              <w:t>PR</w:t>
            </w:r>
          </w:p>
        </w:tc>
        <w:tc>
          <w:tcPr>
            <w:tcW w:w="1091" w:type="dxa"/>
            <w:tcBorders>
              <w:left w:val="single" w:sz="4" w:space="0" w:color="000000"/>
              <w:bottom w:val="single" w:sz="4" w:space="0" w:color="000000"/>
            </w:tcBorders>
          </w:tcPr>
          <w:p w:rsidR="00CC642A" w:rsidRDefault="00D0616E"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CC642A" w:rsidRDefault="00D0616E" w:rsidP="006E0F87">
            <w:pPr>
              <w:snapToGrid w:val="0"/>
              <w:jc w:val="right"/>
              <w:rPr>
                <w:color w:val="000000"/>
              </w:rPr>
            </w:pPr>
            <w:r>
              <w:rPr>
                <w:color w:val="000000"/>
              </w:rPr>
              <w:t>400</w:t>
            </w:r>
          </w:p>
        </w:tc>
        <w:tc>
          <w:tcPr>
            <w:tcW w:w="851" w:type="dxa"/>
            <w:tcBorders>
              <w:left w:val="single" w:sz="4" w:space="0" w:color="000000"/>
              <w:bottom w:val="single" w:sz="4" w:space="0" w:color="000000"/>
            </w:tcBorders>
          </w:tcPr>
          <w:p w:rsidR="00CC642A" w:rsidRDefault="00C018B9" w:rsidP="006E0F87">
            <w:pPr>
              <w:snapToGrid w:val="0"/>
              <w:jc w:val="right"/>
              <w:rPr>
                <w:color w:val="000000"/>
              </w:rPr>
            </w:pPr>
            <w:r>
              <w:rPr>
                <w:color w:val="000000"/>
              </w:rPr>
              <w:t>4</w:t>
            </w:r>
          </w:p>
        </w:tc>
        <w:tc>
          <w:tcPr>
            <w:tcW w:w="1183" w:type="dxa"/>
            <w:tcBorders>
              <w:left w:val="single" w:sz="4" w:space="0" w:color="000000"/>
              <w:bottom w:val="single" w:sz="4" w:space="0" w:color="000000"/>
            </w:tcBorders>
          </w:tcPr>
          <w:p w:rsidR="00CC642A" w:rsidRDefault="00C018B9" w:rsidP="006E0F87">
            <w:pPr>
              <w:snapToGrid w:val="0"/>
              <w:jc w:val="right"/>
              <w:rPr>
                <w:color w:val="000000"/>
              </w:rPr>
            </w:pPr>
            <w:r>
              <w:rPr>
                <w:color w:val="000000"/>
              </w:rPr>
              <w:t>1600</w:t>
            </w:r>
          </w:p>
        </w:tc>
        <w:tc>
          <w:tcPr>
            <w:tcW w:w="1080" w:type="dxa"/>
            <w:tcBorders>
              <w:left w:val="single" w:sz="4" w:space="0" w:color="000000"/>
              <w:bottom w:val="single" w:sz="4" w:space="0" w:color="000000"/>
            </w:tcBorders>
          </w:tcPr>
          <w:p w:rsidR="00CC642A" w:rsidRDefault="00C018B9" w:rsidP="006E0F87">
            <w:pPr>
              <w:snapToGrid w:val="0"/>
              <w:jc w:val="right"/>
              <w:rPr>
                <w:color w:val="000000"/>
              </w:rPr>
            </w:pPr>
            <w:r>
              <w:rPr>
                <w:color w:val="000000"/>
              </w:rPr>
              <w:t>40</w:t>
            </w:r>
            <w:r w:rsidR="00D0616E">
              <w:rPr>
                <w:color w:val="000000"/>
              </w:rPr>
              <w:t>0</w:t>
            </w:r>
          </w:p>
        </w:tc>
        <w:tc>
          <w:tcPr>
            <w:tcW w:w="1268" w:type="dxa"/>
            <w:tcBorders>
              <w:left w:val="single" w:sz="4" w:space="0" w:color="000000"/>
              <w:bottom w:val="single" w:sz="4" w:space="0" w:color="000000"/>
              <w:right w:val="single" w:sz="4" w:space="0" w:color="000000"/>
            </w:tcBorders>
          </w:tcPr>
          <w:p w:rsidR="00CC642A" w:rsidRDefault="00C018B9" w:rsidP="006E0F87">
            <w:pPr>
              <w:snapToGrid w:val="0"/>
              <w:jc w:val="right"/>
              <w:rPr>
                <w:color w:val="000000"/>
              </w:rPr>
            </w:pPr>
            <w:r>
              <w:rPr>
                <w:color w:val="000000"/>
              </w:rPr>
              <w:t>1200</w:t>
            </w:r>
          </w:p>
        </w:tc>
      </w:tr>
      <w:tr w:rsidR="00CC642A" w:rsidTr="00895F2E">
        <w:tc>
          <w:tcPr>
            <w:tcW w:w="558" w:type="dxa"/>
            <w:tcBorders>
              <w:left w:val="single" w:sz="4" w:space="0" w:color="000000"/>
              <w:bottom w:val="single" w:sz="4" w:space="0" w:color="000000"/>
            </w:tcBorders>
          </w:tcPr>
          <w:p w:rsidR="00D0616E" w:rsidRDefault="00934DB6" w:rsidP="00934DB6">
            <w:pPr>
              <w:snapToGrid w:val="0"/>
              <w:rPr>
                <w:color w:val="000000"/>
              </w:rPr>
            </w:pPr>
            <w:r>
              <w:rPr>
                <w:color w:val="000000"/>
              </w:rPr>
              <w:t>14</w:t>
            </w:r>
            <w:r w:rsidR="00CC642A">
              <w:rPr>
                <w:color w:val="000000"/>
              </w:rPr>
              <w:t>.</w:t>
            </w:r>
          </w:p>
        </w:tc>
        <w:tc>
          <w:tcPr>
            <w:tcW w:w="4111" w:type="dxa"/>
            <w:tcBorders>
              <w:left w:val="single" w:sz="4" w:space="0" w:color="000000"/>
              <w:bottom w:val="single" w:sz="4" w:space="0" w:color="000000"/>
            </w:tcBorders>
          </w:tcPr>
          <w:p w:rsidR="00CC642A" w:rsidRPr="00D0616E" w:rsidRDefault="00A90AE3" w:rsidP="00D0616E">
            <w:pPr>
              <w:snapToGrid w:val="0"/>
              <w:rPr>
                <w:bCs/>
                <w:color w:val="000000"/>
              </w:rPr>
            </w:pPr>
            <w:r>
              <w:rPr>
                <w:bCs/>
                <w:color w:val="000000"/>
              </w:rPr>
              <w:t xml:space="preserve">Finansijski </w:t>
            </w:r>
            <w:r w:rsidR="00C018B9">
              <w:rPr>
                <w:bCs/>
                <w:color w:val="000000"/>
              </w:rPr>
              <w:t>menadžer</w:t>
            </w:r>
          </w:p>
        </w:tc>
        <w:tc>
          <w:tcPr>
            <w:tcW w:w="1091" w:type="dxa"/>
            <w:tcBorders>
              <w:left w:val="single" w:sz="4" w:space="0" w:color="000000"/>
              <w:bottom w:val="single" w:sz="4" w:space="0" w:color="000000"/>
            </w:tcBorders>
          </w:tcPr>
          <w:p w:rsidR="00CC642A" w:rsidRDefault="00D0616E"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CC642A" w:rsidRDefault="00D0616E" w:rsidP="006E0F87">
            <w:pPr>
              <w:snapToGrid w:val="0"/>
              <w:jc w:val="right"/>
              <w:rPr>
                <w:color w:val="000000"/>
              </w:rPr>
            </w:pPr>
            <w:r>
              <w:rPr>
                <w:color w:val="000000"/>
              </w:rPr>
              <w:t>325</w:t>
            </w:r>
          </w:p>
        </w:tc>
        <w:tc>
          <w:tcPr>
            <w:tcW w:w="851" w:type="dxa"/>
            <w:tcBorders>
              <w:left w:val="single" w:sz="4" w:space="0" w:color="000000"/>
              <w:bottom w:val="single" w:sz="4" w:space="0" w:color="000000"/>
            </w:tcBorders>
          </w:tcPr>
          <w:p w:rsidR="00CC642A" w:rsidRDefault="00C018B9" w:rsidP="006E0F87">
            <w:pPr>
              <w:snapToGrid w:val="0"/>
              <w:jc w:val="right"/>
              <w:rPr>
                <w:color w:val="000000"/>
              </w:rPr>
            </w:pPr>
            <w:r>
              <w:rPr>
                <w:color w:val="000000"/>
              </w:rPr>
              <w:t>4</w:t>
            </w:r>
          </w:p>
        </w:tc>
        <w:tc>
          <w:tcPr>
            <w:tcW w:w="1183" w:type="dxa"/>
            <w:tcBorders>
              <w:left w:val="single" w:sz="4" w:space="0" w:color="000000"/>
              <w:bottom w:val="single" w:sz="4" w:space="0" w:color="000000"/>
            </w:tcBorders>
          </w:tcPr>
          <w:p w:rsidR="00CC642A" w:rsidRDefault="00C018B9" w:rsidP="00C018B9">
            <w:pPr>
              <w:snapToGrid w:val="0"/>
              <w:jc w:val="right"/>
              <w:rPr>
                <w:color w:val="000000"/>
              </w:rPr>
            </w:pPr>
            <w:r>
              <w:rPr>
                <w:color w:val="000000"/>
              </w:rPr>
              <w:t>1300</w:t>
            </w:r>
          </w:p>
        </w:tc>
        <w:tc>
          <w:tcPr>
            <w:tcW w:w="1080" w:type="dxa"/>
            <w:tcBorders>
              <w:left w:val="single" w:sz="4" w:space="0" w:color="000000"/>
              <w:bottom w:val="single" w:sz="4" w:space="0" w:color="000000"/>
            </w:tcBorders>
          </w:tcPr>
          <w:p w:rsidR="00CC642A" w:rsidRDefault="00C018B9" w:rsidP="00C018B9">
            <w:pPr>
              <w:snapToGrid w:val="0"/>
              <w:jc w:val="right"/>
              <w:rPr>
                <w:color w:val="000000"/>
              </w:rPr>
            </w:pPr>
            <w:r>
              <w:rPr>
                <w:color w:val="000000"/>
              </w:rPr>
              <w:t>0</w:t>
            </w:r>
          </w:p>
        </w:tc>
        <w:tc>
          <w:tcPr>
            <w:tcW w:w="1268" w:type="dxa"/>
            <w:tcBorders>
              <w:left w:val="single" w:sz="4" w:space="0" w:color="000000"/>
              <w:bottom w:val="single" w:sz="4" w:space="0" w:color="000000"/>
              <w:right w:val="single" w:sz="4" w:space="0" w:color="000000"/>
            </w:tcBorders>
          </w:tcPr>
          <w:p w:rsidR="00CC642A" w:rsidRDefault="00C018B9" w:rsidP="006E0F87">
            <w:pPr>
              <w:snapToGrid w:val="0"/>
              <w:jc w:val="right"/>
              <w:rPr>
                <w:color w:val="000000"/>
              </w:rPr>
            </w:pPr>
            <w:r>
              <w:rPr>
                <w:color w:val="000000"/>
              </w:rPr>
              <w:t>1300</w:t>
            </w:r>
          </w:p>
        </w:tc>
      </w:tr>
      <w:tr w:rsidR="00D0616E" w:rsidTr="00895F2E">
        <w:tc>
          <w:tcPr>
            <w:tcW w:w="558" w:type="dxa"/>
            <w:tcBorders>
              <w:left w:val="single" w:sz="4" w:space="0" w:color="000000"/>
              <w:bottom w:val="single" w:sz="4" w:space="0" w:color="000000"/>
            </w:tcBorders>
          </w:tcPr>
          <w:p w:rsidR="00D0616E" w:rsidRDefault="00A90AE3" w:rsidP="00934DB6">
            <w:pPr>
              <w:snapToGrid w:val="0"/>
              <w:rPr>
                <w:color w:val="000000"/>
              </w:rPr>
            </w:pPr>
            <w:r>
              <w:rPr>
                <w:color w:val="000000"/>
              </w:rPr>
              <w:t>15.</w:t>
            </w:r>
          </w:p>
        </w:tc>
        <w:tc>
          <w:tcPr>
            <w:tcW w:w="4111" w:type="dxa"/>
            <w:tcBorders>
              <w:left w:val="single" w:sz="4" w:space="0" w:color="000000"/>
              <w:bottom w:val="single" w:sz="4" w:space="0" w:color="000000"/>
            </w:tcBorders>
          </w:tcPr>
          <w:p w:rsidR="00D0616E" w:rsidRDefault="00A90AE3" w:rsidP="00D0616E">
            <w:pPr>
              <w:snapToGrid w:val="0"/>
              <w:rPr>
                <w:bCs/>
                <w:color w:val="000000"/>
              </w:rPr>
            </w:pPr>
            <w:r>
              <w:rPr>
                <w:color w:val="000000"/>
              </w:rPr>
              <w:t>Direktor festivala</w:t>
            </w:r>
          </w:p>
        </w:tc>
        <w:tc>
          <w:tcPr>
            <w:tcW w:w="1091" w:type="dxa"/>
            <w:tcBorders>
              <w:left w:val="single" w:sz="4" w:space="0" w:color="000000"/>
              <w:bottom w:val="single" w:sz="4" w:space="0" w:color="000000"/>
            </w:tcBorders>
          </w:tcPr>
          <w:p w:rsidR="00D0616E" w:rsidRDefault="00D0616E"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D0616E" w:rsidRDefault="00D0616E" w:rsidP="006E0F87">
            <w:pPr>
              <w:snapToGrid w:val="0"/>
              <w:jc w:val="right"/>
              <w:rPr>
                <w:color w:val="000000"/>
              </w:rPr>
            </w:pPr>
            <w:r>
              <w:rPr>
                <w:color w:val="000000"/>
              </w:rPr>
              <w:t>800</w:t>
            </w:r>
          </w:p>
        </w:tc>
        <w:tc>
          <w:tcPr>
            <w:tcW w:w="851" w:type="dxa"/>
            <w:tcBorders>
              <w:left w:val="single" w:sz="4" w:space="0" w:color="000000"/>
              <w:bottom w:val="single" w:sz="4" w:space="0" w:color="000000"/>
            </w:tcBorders>
          </w:tcPr>
          <w:p w:rsidR="00D0616E" w:rsidRDefault="00C018B9" w:rsidP="006E0F87">
            <w:pPr>
              <w:snapToGrid w:val="0"/>
              <w:jc w:val="right"/>
              <w:rPr>
                <w:color w:val="000000"/>
              </w:rPr>
            </w:pPr>
            <w:r>
              <w:rPr>
                <w:color w:val="000000"/>
              </w:rPr>
              <w:t>4</w:t>
            </w:r>
          </w:p>
        </w:tc>
        <w:tc>
          <w:tcPr>
            <w:tcW w:w="1183" w:type="dxa"/>
            <w:tcBorders>
              <w:left w:val="single" w:sz="4" w:space="0" w:color="000000"/>
              <w:bottom w:val="single" w:sz="4" w:space="0" w:color="000000"/>
            </w:tcBorders>
          </w:tcPr>
          <w:p w:rsidR="00D0616E" w:rsidRDefault="00C018B9" w:rsidP="006E0F87">
            <w:pPr>
              <w:snapToGrid w:val="0"/>
              <w:jc w:val="right"/>
              <w:rPr>
                <w:color w:val="000000"/>
              </w:rPr>
            </w:pPr>
            <w:r>
              <w:rPr>
                <w:color w:val="000000"/>
              </w:rPr>
              <w:t>3200</w:t>
            </w:r>
          </w:p>
        </w:tc>
        <w:tc>
          <w:tcPr>
            <w:tcW w:w="1080" w:type="dxa"/>
            <w:tcBorders>
              <w:left w:val="single" w:sz="4" w:space="0" w:color="000000"/>
              <w:bottom w:val="single" w:sz="4" w:space="0" w:color="000000"/>
            </w:tcBorders>
          </w:tcPr>
          <w:p w:rsidR="00D0616E" w:rsidRDefault="00C018B9" w:rsidP="006E0F87">
            <w:pPr>
              <w:snapToGrid w:val="0"/>
              <w:jc w:val="right"/>
              <w:rPr>
                <w:color w:val="000000"/>
              </w:rPr>
            </w:pPr>
            <w:r>
              <w:rPr>
                <w:color w:val="000000"/>
              </w:rPr>
              <w:t>3200</w:t>
            </w:r>
          </w:p>
        </w:tc>
        <w:tc>
          <w:tcPr>
            <w:tcW w:w="1268" w:type="dxa"/>
            <w:tcBorders>
              <w:left w:val="single" w:sz="4" w:space="0" w:color="000000"/>
              <w:bottom w:val="single" w:sz="4" w:space="0" w:color="000000"/>
              <w:right w:val="single" w:sz="4" w:space="0" w:color="000000"/>
            </w:tcBorders>
          </w:tcPr>
          <w:p w:rsidR="00D0616E" w:rsidRDefault="00D0616E" w:rsidP="006E0F87">
            <w:pPr>
              <w:snapToGrid w:val="0"/>
              <w:jc w:val="right"/>
              <w:rPr>
                <w:color w:val="000000"/>
              </w:rPr>
            </w:pPr>
            <w:r>
              <w:rPr>
                <w:color w:val="000000"/>
              </w:rPr>
              <w:t>0</w:t>
            </w:r>
          </w:p>
        </w:tc>
      </w:tr>
      <w:tr w:rsidR="00C018B9" w:rsidTr="00895F2E">
        <w:tc>
          <w:tcPr>
            <w:tcW w:w="558" w:type="dxa"/>
            <w:tcBorders>
              <w:left w:val="single" w:sz="4" w:space="0" w:color="000000"/>
              <w:bottom w:val="single" w:sz="4" w:space="0" w:color="000000"/>
            </w:tcBorders>
          </w:tcPr>
          <w:p w:rsidR="00C018B9" w:rsidRDefault="00C018B9" w:rsidP="00934DB6">
            <w:pPr>
              <w:snapToGrid w:val="0"/>
              <w:rPr>
                <w:color w:val="000000"/>
              </w:rPr>
            </w:pPr>
            <w:r>
              <w:rPr>
                <w:color w:val="000000"/>
              </w:rPr>
              <w:t>16.</w:t>
            </w:r>
          </w:p>
        </w:tc>
        <w:tc>
          <w:tcPr>
            <w:tcW w:w="4111" w:type="dxa"/>
            <w:tcBorders>
              <w:left w:val="single" w:sz="4" w:space="0" w:color="000000"/>
              <w:bottom w:val="single" w:sz="4" w:space="0" w:color="000000"/>
            </w:tcBorders>
          </w:tcPr>
          <w:p w:rsidR="00C018B9" w:rsidRDefault="00C018B9" w:rsidP="00D0616E">
            <w:pPr>
              <w:snapToGrid w:val="0"/>
              <w:rPr>
                <w:bCs/>
                <w:color w:val="000000"/>
              </w:rPr>
            </w:pPr>
            <w:r>
              <w:rPr>
                <w:color w:val="000000"/>
              </w:rPr>
              <w:t>Izvršni producent</w:t>
            </w:r>
          </w:p>
        </w:tc>
        <w:tc>
          <w:tcPr>
            <w:tcW w:w="1091" w:type="dxa"/>
            <w:tcBorders>
              <w:left w:val="single" w:sz="4" w:space="0" w:color="000000"/>
              <w:bottom w:val="single" w:sz="4" w:space="0" w:color="000000"/>
            </w:tcBorders>
          </w:tcPr>
          <w:p w:rsidR="00C018B9" w:rsidRDefault="00C018B9"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C018B9" w:rsidRDefault="00C018B9" w:rsidP="006E0F87">
            <w:pPr>
              <w:snapToGrid w:val="0"/>
              <w:jc w:val="right"/>
              <w:rPr>
                <w:color w:val="000000"/>
              </w:rPr>
            </w:pPr>
            <w:r>
              <w:rPr>
                <w:color w:val="000000"/>
              </w:rPr>
              <w:t>800</w:t>
            </w:r>
          </w:p>
        </w:tc>
        <w:tc>
          <w:tcPr>
            <w:tcW w:w="851" w:type="dxa"/>
            <w:tcBorders>
              <w:left w:val="single" w:sz="4" w:space="0" w:color="000000"/>
              <w:bottom w:val="single" w:sz="4" w:space="0" w:color="000000"/>
            </w:tcBorders>
          </w:tcPr>
          <w:p w:rsidR="00C018B9" w:rsidRDefault="00C018B9" w:rsidP="006E0F87">
            <w:pPr>
              <w:snapToGrid w:val="0"/>
              <w:jc w:val="right"/>
              <w:rPr>
                <w:color w:val="000000"/>
              </w:rPr>
            </w:pPr>
            <w:r>
              <w:rPr>
                <w:color w:val="000000"/>
              </w:rPr>
              <w:t>4</w:t>
            </w:r>
          </w:p>
        </w:tc>
        <w:tc>
          <w:tcPr>
            <w:tcW w:w="1183" w:type="dxa"/>
            <w:tcBorders>
              <w:left w:val="single" w:sz="4" w:space="0" w:color="000000"/>
              <w:bottom w:val="single" w:sz="4" w:space="0" w:color="000000"/>
            </w:tcBorders>
          </w:tcPr>
          <w:p w:rsidR="00C018B9" w:rsidRDefault="00C018B9" w:rsidP="004E28BA">
            <w:pPr>
              <w:snapToGrid w:val="0"/>
              <w:jc w:val="right"/>
              <w:rPr>
                <w:color w:val="000000"/>
              </w:rPr>
            </w:pPr>
            <w:r>
              <w:rPr>
                <w:color w:val="000000"/>
              </w:rPr>
              <w:t>3200</w:t>
            </w:r>
          </w:p>
        </w:tc>
        <w:tc>
          <w:tcPr>
            <w:tcW w:w="1080" w:type="dxa"/>
            <w:tcBorders>
              <w:left w:val="single" w:sz="4" w:space="0" w:color="000000"/>
              <w:bottom w:val="single" w:sz="4" w:space="0" w:color="000000"/>
            </w:tcBorders>
          </w:tcPr>
          <w:p w:rsidR="00C018B9" w:rsidRDefault="00C018B9" w:rsidP="004E28BA">
            <w:pPr>
              <w:snapToGrid w:val="0"/>
              <w:jc w:val="right"/>
              <w:rPr>
                <w:color w:val="000000"/>
              </w:rPr>
            </w:pPr>
            <w:r>
              <w:rPr>
                <w:color w:val="000000"/>
              </w:rPr>
              <w:t>3200</w:t>
            </w:r>
          </w:p>
        </w:tc>
        <w:tc>
          <w:tcPr>
            <w:tcW w:w="1268" w:type="dxa"/>
            <w:tcBorders>
              <w:left w:val="single" w:sz="4" w:space="0" w:color="000000"/>
              <w:bottom w:val="single" w:sz="4" w:space="0" w:color="000000"/>
              <w:right w:val="single" w:sz="4" w:space="0" w:color="000000"/>
            </w:tcBorders>
          </w:tcPr>
          <w:p w:rsidR="00C018B9" w:rsidRDefault="00C018B9" w:rsidP="006E0F87">
            <w:pPr>
              <w:snapToGrid w:val="0"/>
              <w:jc w:val="right"/>
              <w:rPr>
                <w:color w:val="000000"/>
              </w:rPr>
            </w:pPr>
            <w:r>
              <w:rPr>
                <w:color w:val="000000"/>
              </w:rPr>
              <w:t>0</w:t>
            </w:r>
          </w:p>
        </w:tc>
      </w:tr>
      <w:tr w:rsidR="00D0616E" w:rsidTr="00895F2E">
        <w:tc>
          <w:tcPr>
            <w:tcW w:w="558" w:type="dxa"/>
            <w:tcBorders>
              <w:left w:val="single" w:sz="4" w:space="0" w:color="000000"/>
              <w:bottom w:val="single" w:sz="4" w:space="0" w:color="000000"/>
            </w:tcBorders>
          </w:tcPr>
          <w:p w:rsidR="00D0616E" w:rsidRDefault="00A90AE3" w:rsidP="00934DB6">
            <w:pPr>
              <w:snapToGrid w:val="0"/>
              <w:rPr>
                <w:color w:val="000000"/>
              </w:rPr>
            </w:pPr>
            <w:r>
              <w:rPr>
                <w:color w:val="000000"/>
              </w:rPr>
              <w:t>17.</w:t>
            </w:r>
          </w:p>
        </w:tc>
        <w:tc>
          <w:tcPr>
            <w:tcW w:w="4111" w:type="dxa"/>
            <w:tcBorders>
              <w:left w:val="single" w:sz="4" w:space="0" w:color="000000"/>
              <w:bottom w:val="single" w:sz="4" w:space="0" w:color="000000"/>
            </w:tcBorders>
          </w:tcPr>
          <w:p w:rsidR="00D0616E" w:rsidRPr="00D0616E" w:rsidRDefault="00A90AE3" w:rsidP="00D0616E">
            <w:r>
              <w:rPr>
                <w:bCs/>
                <w:color w:val="000000"/>
              </w:rPr>
              <w:t>Saradnik na projektu</w:t>
            </w:r>
          </w:p>
        </w:tc>
        <w:tc>
          <w:tcPr>
            <w:tcW w:w="1091" w:type="dxa"/>
            <w:tcBorders>
              <w:left w:val="single" w:sz="4" w:space="0" w:color="000000"/>
              <w:bottom w:val="single" w:sz="4" w:space="0" w:color="000000"/>
            </w:tcBorders>
          </w:tcPr>
          <w:p w:rsidR="00D0616E" w:rsidRDefault="00D0616E"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D0616E" w:rsidRDefault="00D0616E" w:rsidP="006E0F87">
            <w:pPr>
              <w:snapToGrid w:val="0"/>
              <w:jc w:val="right"/>
              <w:rPr>
                <w:color w:val="000000"/>
              </w:rPr>
            </w:pPr>
            <w:r>
              <w:rPr>
                <w:color w:val="000000"/>
              </w:rPr>
              <w:t>200</w:t>
            </w:r>
          </w:p>
        </w:tc>
        <w:tc>
          <w:tcPr>
            <w:tcW w:w="851" w:type="dxa"/>
            <w:tcBorders>
              <w:left w:val="single" w:sz="4" w:space="0" w:color="000000"/>
              <w:bottom w:val="single" w:sz="4" w:space="0" w:color="000000"/>
            </w:tcBorders>
          </w:tcPr>
          <w:p w:rsidR="00D0616E" w:rsidRDefault="00C018B9" w:rsidP="006E0F87">
            <w:pPr>
              <w:snapToGrid w:val="0"/>
              <w:jc w:val="right"/>
              <w:rPr>
                <w:color w:val="000000"/>
              </w:rPr>
            </w:pPr>
            <w:r>
              <w:rPr>
                <w:color w:val="000000"/>
              </w:rPr>
              <w:t>4</w:t>
            </w:r>
          </w:p>
        </w:tc>
        <w:tc>
          <w:tcPr>
            <w:tcW w:w="1183" w:type="dxa"/>
            <w:tcBorders>
              <w:left w:val="single" w:sz="4" w:space="0" w:color="000000"/>
              <w:bottom w:val="single" w:sz="4" w:space="0" w:color="000000"/>
            </w:tcBorders>
          </w:tcPr>
          <w:p w:rsidR="00D0616E" w:rsidRDefault="00D0616E" w:rsidP="00C018B9">
            <w:pPr>
              <w:snapToGrid w:val="0"/>
              <w:jc w:val="right"/>
              <w:rPr>
                <w:color w:val="000000"/>
              </w:rPr>
            </w:pPr>
            <w:r>
              <w:rPr>
                <w:color w:val="000000"/>
              </w:rPr>
              <w:t>100</w:t>
            </w:r>
          </w:p>
        </w:tc>
        <w:tc>
          <w:tcPr>
            <w:tcW w:w="1080" w:type="dxa"/>
            <w:tcBorders>
              <w:left w:val="single" w:sz="4" w:space="0" w:color="000000"/>
              <w:bottom w:val="single" w:sz="4" w:space="0" w:color="000000"/>
            </w:tcBorders>
          </w:tcPr>
          <w:p w:rsidR="00D0616E" w:rsidRDefault="00D0616E" w:rsidP="006E0F87">
            <w:pPr>
              <w:snapToGrid w:val="0"/>
              <w:jc w:val="right"/>
              <w:rPr>
                <w:color w:val="000000"/>
              </w:rPr>
            </w:pPr>
            <w:r>
              <w:rPr>
                <w:color w:val="000000"/>
              </w:rPr>
              <w:t>1000</w:t>
            </w:r>
          </w:p>
        </w:tc>
        <w:tc>
          <w:tcPr>
            <w:tcW w:w="1268" w:type="dxa"/>
            <w:tcBorders>
              <w:left w:val="single" w:sz="4" w:space="0" w:color="000000"/>
              <w:bottom w:val="single" w:sz="4" w:space="0" w:color="000000"/>
              <w:right w:val="single" w:sz="4" w:space="0" w:color="000000"/>
            </w:tcBorders>
          </w:tcPr>
          <w:p w:rsidR="00D0616E" w:rsidRDefault="00D0616E" w:rsidP="006E0F87">
            <w:pPr>
              <w:snapToGrid w:val="0"/>
              <w:jc w:val="right"/>
              <w:rPr>
                <w:color w:val="000000"/>
              </w:rPr>
            </w:pPr>
            <w:r>
              <w:rPr>
                <w:color w:val="000000"/>
              </w:rPr>
              <w:t>0</w:t>
            </w:r>
          </w:p>
        </w:tc>
      </w:tr>
      <w:tr w:rsidR="00D0616E" w:rsidTr="00895F2E">
        <w:tc>
          <w:tcPr>
            <w:tcW w:w="558" w:type="dxa"/>
            <w:tcBorders>
              <w:left w:val="single" w:sz="4" w:space="0" w:color="000000"/>
              <w:bottom w:val="single" w:sz="4" w:space="0" w:color="000000"/>
            </w:tcBorders>
          </w:tcPr>
          <w:p w:rsidR="00D0616E" w:rsidRDefault="00D0616E" w:rsidP="00934DB6">
            <w:pPr>
              <w:snapToGrid w:val="0"/>
              <w:rPr>
                <w:color w:val="000000"/>
              </w:rPr>
            </w:pPr>
          </w:p>
        </w:tc>
        <w:tc>
          <w:tcPr>
            <w:tcW w:w="4111" w:type="dxa"/>
            <w:tcBorders>
              <w:left w:val="single" w:sz="4" w:space="0" w:color="000000"/>
              <w:bottom w:val="single" w:sz="4" w:space="0" w:color="000000"/>
            </w:tcBorders>
          </w:tcPr>
          <w:p w:rsidR="00D0616E" w:rsidRDefault="00D0616E" w:rsidP="00D0616E">
            <w:pPr>
              <w:snapToGrid w:val="0"/>
              <w:rPr>
                <w:color w:val="000000"/>
              </w:rPr>
            </w:pPr>
          </w:p>
        </w:tc>
        <w:tc>
          <w:tcPr>
            <w:tcW w:w="1091" w:type="dxa"/>
            <w:tcBorders>
              <w:left w:val="single" w:sz="4" w:space="0" w:color="000000"/>
              <w:bottom w:val="single" w:sz="4" w:space="0" w:color="000000"/>
            </w:tcBorders>
          </w:tcPr>
          <w:p w:rsidR="00D0616E" w:rsidRDefault="00D0616E" w:rsidP="006E0F87">
            <w:pPr>
              <w:snapToGrid w:val="0"/>
              <w:jc w:val="right"/>
              <w:rPr>
                <w:color w:val="000000"/>
                <w:lang w:val="hr-HR"/>
              </w:rPr>
            </w:pPr>
          </w:p>
        </w:tc>
        <w:tc>
          <w:tcPr>
            <w:tcW w:w="846" w:type="dxa"/>
            <w:tcBorders>
              <w:left w:val="single" w:sz="4" w:space="0" w:color="000000"/>
              <w:bottom w:val="single" w:sz="4" w:space="0" w:color="000000"/>
            </w:tcBorders>
          </w:tcPr>
          <w:p w:rsidR="00D0616E" w:rsidRDefault="00D0616E" w:rsidP="006E0F87">
            <w:pPr>
              <w:snapToGrid w:val="0"/>
              <w:jc w:val="right"/>
              <w:rPr>
                <w:color w:val="000000"/>
              </w:rPr>
            </w:pPr>
          </w:p>
        </w:tc>
        <w:tc>
          <w:tcPr>
            <w:tcW w:w="851" w:type="dxa"/>
            <w:tcBorders>
              <w:left w:val="single" w:sz="4" w:space="0" w:color="000000"/>
              <w:bottom w:val="single" w:sz="4" w:space="0" w:color="000000"/>
            </w:tcBorders>
          </w:tcPr>
          <w:p w:rsidR="00D0616E" w:rsidRDefault="00D0616E" w:rsidP="006E0F87">
            <w:pPr>
              <w:snapToGrid w:val="0"/>
              <w:jc w:val="right"/>
              <w:rPr>
                <w:color w:val="000000"/>
              </w:rPr>
            </w:pPr>
          </w:p>
        </w:tc>
        <w:tc>
          <w:tcPr>
            <w:tcW w:w="1183" w:type="dxa"/>
            <w:tcBorders>
              <w:left w:val="single" w:sz="4" w:space="0" w:color="000000"/>
              <w:bottom w:val="single" w:sz="4" w:space="0" w:color="000000"/>
            </w:tcBorders>
          </w:tcPr>
          <w:p w:rsidR="00D0616E" w:rsidRDefault="00D0616E" w:rsidP="006E0F87">
            <w:pPr>
              <w:snapToGrid w:val="0"/>
              <w:jc w:val="right"/>
              <w:rPr>
                <w:color w:val="000000"/>
              </w:rPr>
            </w:pPr>
          </w:p>
        </w:tc>
        <w:tc>
          <w:tcPr>
            <w:tcW w:w="1080" w:type="dxa"/>
            <w:tcBorders>
              <w:left w:val="single" w:sz="4" w:space="0" w:color="000000"/>
              <w:bottom w:val="single" w:sz="4" w:space="0" w:color="000000"/>
            </w:tcBorders>
          </w:tcPr>
          <w:p w:rsidR="00D0616E" w:rsidRDefault="00D0616E" w:rsidP="006E0F87">
            <w:pPr>
              <w:snapToGrid w:val="0"/>
              <w:jc w:val="right"/>
              <w:rPr>
                <w:color w:val="000000"/>
              </w:rPr>
            </w:pPr>
          </w:p>
        </w:tc>
        <w:tc>
          <w:tcPr>
            <w:tcW w:w="1268" w:type="dxa"/>
            <w:tcBorders>
              <w:left w:val="single" w:sz="4" w:space="0" w:color="000000"/>
              <w:bottom w:val="single" w:sz="4" w:space="0" w:color="000000"/>
              <w:right w:val="single" w:sz="4" w:space="0" w:color="000000"/>
            </w:tcBorders>
          </w:tcPr>
          <w:p w:rsidR="00D0616E" w:rsidRDefault="00D0616E" w:rsidP="006E0F87">
            <w:pPr>
              <w:snapToGrid w:val="0"/>
              <w:jc w:val="right"/>
              <w:rPr>
                <w:color w:val="000000"/>
              </w:rPr>
            </w:pP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p>
        </w:tc>
        <w:tc>
          <w:tcPr>
            <w:tcW w:w="4111" w:type="dxa"/>
            <w:tcBorders>
              <w:left w:val="single" w:sz="4" w:space="0" w:color="000000"/>
              <w:bottom w:val="single" w:sz="4" w:space="0" w:color="000000"/>
            </w:tcBorders>
          </w:tcPr>
          <w:p w:rsidR="00CC642A" w:rsidRPr="00934DB6" w:rsidRDefault="00934DB6" w:rsidP="006E0F87">
            <w:pPr>
              <w:snapToGrid w:val="0"/>
              <w:rPr>
                <w:b/>
                <w:color w:val="000000"/>
                <w:lang w:val="it-IT"/>
              </w:rPr>
            </w:pPr>
            <w:r w:rsidRPr="00934DB6">
              <w:rPr>
                <w:b/>
                <w:color w:val="000000"/>
                <w:lang w:val="it-IT"/>
              </w:rPr>
              <w:t>Podzbir:</w:t>
            </w:r>
          </w:p>
        </w:tc>
        <w:tc>
          <w:tcPr>
            <w:tcW w:w="1091" w:type="dxa"/>
            <w:tcBorders>
              <w:left w:val="single" w:sz="4" w:space="0" w:color="000000"/>
              <w:bottom w:val="single" w:sz="4" w:space="0" w:color="000000"/>
            </w:tcBorders>
          </w:tcPr>
          <w:p w:rsidR="00CC642A" w:rsidRDefault="00CC642A" w:rsidP="006E0F87">
            <w:pPr>
              <w:snapToGrid w:val="0"/>
              <w:jc w:val="right"/>
              <w:rPr>
                <w:color w:val="000000"/>
                <w:lang w:val="en-GB"/>
              </w:rPr>
            </w:pPr>
          </w:p>
        </w:tc>
        <w:tc>
          <w:tcPr>
            <w:tcW w:w="846" w:type="dxa"/>
            <w:tcBorders>
              <w:left w:val="single" w:sz="4" w:space="0" w:color="000000"/>
              <w:bottom w:val="single" w:sz="4" w:space="0" w:color="000000"/>
            </w:tcBorders>
          </w:tcPr>
          <w:p w:rsidR="00CC642A" w:rsidRDefault="00CC642A" w:rsidP="006E0F87">
            <w:pPr>
              <w:snapToGrid w:val="0"/>
              <w:jc w:val="right"/>
              <w:rPr>
                <w:color w:val="000000"/>
                <w:lang w:val="hr-HR"/>
              </w:rPr>
            </w:pPr>
          </w:p>
        </w:tc>
        <w:tc>
          <w:tcPr>
            <w:tcW w:w="851" w:type="dxa"/>
            <w:tcBorders>
              <w:left w:val="single" w:sz="4" w:space="0" w:color="000000"/>
              <w:bottom w:val="single" w:sz="4" w:space="0" w:color="000000"/>
            </w:tcBorders>
          </w:tcPr>
          <w:p w:rsidR="00CC642A" w:rsidRDefault="00CC642A" w:rsidP="006E0F87">
            <w:pPr>
              <w:snapToGrid w:val="0"/>
              <w:jc w:val="right"/>
              <w:rPr>
                <w:color w:val="000000"/>
              </w:rPr>
            </w:pPr>
          </w:p>
        </w:tc>
        <w:tc>
          <w:tcPr>
            <w:tcW w:w="1183" w:type="dxa"/>
            <w:tcBorders>
              <w:left w:val="single" w:sz="4" w:space="0" w:color="000000"/>
              <w:bottom w:val="single" w:sz="4" w:space="0" w:color="000000"/>
            </w:tcBorders>
          </w:tcPr>
          <w:p w:rsidR="00CC642A" w:rsidRPr="001455D1" w:rsidRDefault="001455D1" w:rsidP="00C018B9">
            <w:pPr>
              <w:snapToGrid w:val="0"/>
              <w:jc w:val="right"/>
              <w:rPr>
                <w:b/>
                <w:color w:val="000000"/>
              </w:rPr>
            </w:pPr>
            <w:r w:rsidRPr="001455D1">
              <w:rPr>
                <w:b/>
                <w:color w:val="000000"/>
              </w:rPr>
              <w:t>1</w:t>
            </w:r>
            <w:r w:rsidR="00C018B9">
              <w:rPr>
                <w:b/>
                <w:color w:val="000000"/>
              </w:rPr>
              <w:t>1</w:t>
            </w:r>
            <w:r w:rsidRPr="001455D1">
              <w:rPr>
                <w:b/>
                <w:color w:val="000000"/>
              </w:rPr>
              <w:t>,</w:t>
            </w:r>
            <w:r w:rsidR="00C018B9">
              <w:rPr>
                <w:b/>
                <w:color w:val="000000"/>
              </w:rPr>
              <w:t>900</w:t>
            </w:r>
          </w:p>
        </w:tc>
        <w:tc>
          <w:tcPr>
            <w:tcW w:w="1080" w:type="dxa"/>
            <w:tcBorders>
              <w:left w:val="single" w:sz="4" w:space="0" w:color="000000"/>
              <w:bottom w:val="single" w:sz="4" w:space="0" w:color="000000"/>
            </w:tcBorders>
          </w:tcPr>
          <w:p w:rsidR="00CC642A" w:rsidRPr="001455D1" w:rsidRDefault="00C018B9" w:rsidP="006E0F87">
            <w:pPr>
              <w:snapToGrid w:val="0"/>
              <w:jc w:val="right"/>
              <w:rPr>
                <w:b/>
                <w:color w:val="000000"/>
              </w:rPr>
            </w:pPr>
            <w:r>
              <w:rPr>
                <w:b/>
                <w:color w:val="000000"/>
              </w:rPr>
              <w:t>8,200</w:t>
            </w:r>
          </w:p>
        </w:tc>
        <w:tc>
          <w:tcPr>
            <w:tcW w:w="1268" w:type="dxa"/>
            <w:tcBorders>
              <w:left w:val="single" w:sz="4" w:space="0" w:color="000000"/>
              <w:bottom w:val="single" w:sz="4" w:space="0" w:color="000000"/>
              <w:right w:val="single" w:sz="4" w:space="0" w:color="000000"/>
            </w:tcBorders>
          </w:tcPr>
          <w:p w:rsidR="00CC642A" w:rsidRPr="00D0616E" w:rsidRDefault="00C018B9" w:rsidP="006E0F87">
            <w:pPr>
              <w:snapToGrid w:val="0"/>
              <w:jc w:val="right"/>
              <w:rPr>
                <w:b/>
                <w:color w:val="000000"/>
              </w:rPr>
            </w:pPr>
            <w:r>
              <w:rPr>
                <w:b/>
                <w:color w:val="000000"/>
              </w:rPr>
              <w:t>3,700</w:t>
            </w:r>
          </w:p>
        </w:tc>
      </w:tr>
      <w:tr w:rsidR="00C018B9" w:rsidTr="00895F2E">
        <w:tc>
          <w:tcPr>
            <w:tcW w:w="558" w:type="dxa"/>
            <w:tcBorders>
              <w:left w:val="single" w:sz="4" w:space="0" w:color="000000"/>
              <w:bottom w:val="single" w:sz="4" w:space="0" w:color="000000"/>
            </w:tcBorders>
          </w:tcPr>
          <w:p w:rsidR="00C018B9" w:rsidRDefault="00C018B9" w:rsidP="006E0F87">
            <w:pPr>
              <w:snapToGrid w:val="0"/>
              <w:rPr>
                <w:color w:val="000000"/>
              </w:rPr>
            </w:pPr>
          </w:p>
        </w:tc>
        <w:tc>
          <w:tcPr>
            <w:tcW w:w="4111" w:type="dxa"/>
            <w:tcBorders>
              <w:left w:val="single" w:sz="4" w:space="0" w:color="000000"/>
              <w:bottom w:val="single" w:sz="4" w:space="0" w:color="000000"/>
            </w:tcBorders>
          </w:tcPr>
          <w:p w:rsidR="00C018B9" w:rsidRPr="00934DB6" w:rsidRDefault="00C018B9" w:rsidP="006E0F87">
            <w:pPr>
              <w:snapToGrid w:val="0"/>
              <w:rPr>
                <w:b/>
                <w:color w:val="000000"/>
                <w:lang w:val="it-IT"/>
              </w:rPr>
            </w:pPr>
          </w:p>
        </w:tc>
        <w:tc>
          <w:tcPr>
            <w:tcW w:w="1091" w:type="dxa"/>
            <w:tcBorders>
              <w:left w:val="single" w:sz="4" w:space="0" w:color="000000"/>
              <w:bottom w:val="single" w:sz="4" w:space="0" w:color="000000"/>
            </w:tcBorders>
          </w:tcPr>
          <w:p w:rsidR="00C018B9" w:rsidRDefault="00C018B9" w:rsidP="006E0F87">
            <w:pPr>
              <w:snapToGrid w:val="0"/>
              <w:jc w:val="right"/>
              <w:rPr>
                <w:color w:val="000000"/>
                <w:lang w:val="en-GB"/>
              </w:rPr>
            </w:pPr>
          </w:p>
        </w:tc>
        <w:tc>
          <w:tcPr>
            <w:tcW w:w="846" w:type="dxa"/>
            <w:tcBorders>
              <w:left w:val="single" w:sz="4" w:space="0" w:color="000000"/>
              <w:bottom w:val="single" w:sz="4" w:space="0" w:color="000000"/>
            </w:tcBorders>
          </w:tcPr>
          <w:p w:rsidR="00C018B9" w:rsidRDefault="00C018B9" w:rsidP="006E0F87">
            <w:pPr>
              <w:snapToGrid w:val="0"/>
              <w:jc w:val="right"/>
              <w:rPr>
                <w:color w:val="000000"/>
                <w:lang w:val="hr-HR"/>
              </w:rPr>
            </w:pPr>
          </w:p>
        </w:tc>
        <w:tc>
          <w:tcPr>
            <w:tcW w:w="851" w:type="dxa"/>
            <w:tcBorders>
              <w:left w:val="single" w:sz="4" w:space="0" w:color="000000"/>
              <w:bottom w:val="single" w:sz="4" w:space="0" w:color="000000"/>
            </w:tcBorders>
          </w:tcPr>
          <w:p w:rsidR="00C018B9" w:rsidRDefault="00C018B9" w:rsidP="006E0F87">
            <w:pPr>
              <w:snapToGrid w:val="0"/>
              <w:jc w:val="right"/>
              <w:rPr>
                <w:color w:val="000000"/>
              </w:rPr>
            </w:pPr>
          </w:p>
        </w:tc>
        <w:tc>
          <w:tcPr>
            <w:tcW w:w="1183" w:type="dxa"/>
            <w:tcBorders>
              <w:left w:val="single" w:sz="4" w:space="0" w:color="000000"/>
              <w:bottom w:val="single" w:sz="4" w:space="0" w:color="000000"/>
            </w:tcBorders>
          </w:tcPr>
          <w:p w:rsidR="00C018B9" w:rsidRPr="001455D1" w:rsidRDefault="00C018B9" w:rsidP="00C018B9">
            <w:pPr>
              <w:snapToGrid w:val="0"/>
              <w:jc w:val="right"/>
              <w:rPr>
                <w:b/>
                <w:color w:val="000000"/>
              </w:rPr>
            </w:pPr>
          </w:p>
        </w:tc>
        <w:tc>
          <w:tcPr>
            <w:tcW w:w="1080" w:type="dxa"/>
            <w:tcBorders>
              <w:left w:val="single" w:sz="4" w:space="0" w:color="000000"/>
              <w:bottom w:val="single" w:sz="4" w:space="0" w:color="000000"/>
            </w:tcBorders>
          </w:tcPr>
          <w:p w:rsidR="00C018B9" w:rsidRPr="001455D1" w:rsidRDefault="00C018B9" w:rsidP="006E0F87">
            <w:pPr>
              <w:snapToGrid w:val="0"/>
              <w:jc w:val="right"/>
              <w:rPr>
                <w:b/>
                <w:color w:val="000000"/>
              </w:rPr>
            </w:pPr>
          </w:p>
        </w:tc>
        <w:tc>
          <w:tcPr>
            <w:tcW w:w="1268" w:type="dxa"/>
            <w:tcBorders>
              <w:left w:val="single" w:sz="4" w:space="0" w:color="000000"/>
              <w:bottom w:val="single" w:sz="4" w:space="0" w:color="000000"/>
              <w:right w:val="single" w:sz="4" w:space="0" w:color="000000"/>
            </w:tcBorders>
          </w:tcPr>
          <w:p w:rsidR="00C018B9" w:rsidRPr="00D0616E" w:rsidRDefault="00C018B9" w:rsidP="006E0F87">
            <w:pPr>
              <w:snapToGrid w:val="0"/>
              <w:jc w:val="right"/>
              <w:rPr>
                <w:b/>
                <w:color w:val="000000"/>
              </w:rPr>
            </w:pP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p>
        </w:tc>
        <w:tc>
          <w:tcPr>
            <w:tcW w:w="4111" w:type="dxa"/>
            <w:tcBorders>
              <w:left w:val="single" w:sz="4" w:space="0" w:color="000000"/>
              <w:bottom w:val="single" w:sz="4" w:space="0" w:color="000000"/>
            </w:tcBorders>
          </w:tcPr>
          <w:p w:rsidR="00CC642A" w:rsidRDefault="00CC642A" w:rsidP="006E0F87">
            <w:pPr>
              <w:snapToGrid w:val="0"/>
              <w:rPr>
                <w:color w:val="000000"/>
              </w:rPr>
            </w:pPr>
          </w:p>
        </w:tc>
        <w:tc>
          <w:tcPr>
            <w:tcW w:w="1091" w:type="dxa"/>
            <w:tcBorders>
              <w:left w:val="single" w:sz="4" w:space="0" w:color="000000"/>
              <w:bottom w:val="single" w:sz="4" w:space="0" w:color="000000"/>
            </w:tcBorders>
          </w:tcPr>
          <w:p w:rsidR="00CC642A" w:rsidRDefault="00CC642A" w:rsidP="006E0F87">
            <w:pPr>
              <w:snapToGrid w:val="0"/>
              <w:jc w:val="right"/>
              <w:rPr>
                <w:color w:val="000000"/>
                <w:lang w:val="en-GB"/>
              </w:rPr>
            </w:pPr>
          </w:p>
        </w:tc>
        <w:tc>
          <w:tcPr>
            <w:tcW w:w="846" w:type="dxa"/>
            <w:tcBorders>
              <w:left w:val="single" w:sz="4" w:space="0" w:color="000000"/>
              <w:bottom w:val="single" w:sz="4" w:space="0" w:color="000000"/>
            </w:tcBorders>
          </w:tcPr>
          <w:p w:rsidR="00CC642A" w:rsidRDefault="00CC642A" w:rsidP="006E0F87">
            <w:pPr>
              <w:snapToGrid w:val="0"/>
              <w:jc w:val="right"/>
              <w:rPr>
                <w:color w:val="000000"/>
              </w:rPr>
            </w:pPr>
          </w:p>
        </w:tc>
        <w:tc>
          <w:tcPr>
            <w:tcW w:w="851" w:type="dxa"/>
            <w:tcBorders>
              <w:left w:val="single" w:sz="4" w:space="0" w:color="000000"/>
              <w:bottom w:val="single" w:sz="4" w:space="0" w:color="000000"/>
            </w:tcBorders>
          </w:tcPr>
          <w:p w:rsidR="00CC642A" w:rsidRDefault="00CC642A" w:rsidP="006E0F87">
            <w:pPr>
              <w:snapToGrid w:val="0"/>
              <w:jc w:val="right"/>
              <w:rPr>
                <w:color w:val="000000"/>
              </w:rPr>
            </w:pPr>
          </w:p>
        </w:tc>
        <w:tc>
          <w:tcPr>
            <w:tcW w:w="1183" w:type="dxa"/>
            <w:tcBorders>
              <w:left w:val="single" w:sz="4" w:space="0" w:color="000000"/>
              <w:bottom w:val="single" w:sz="4" w:space="0" w:color="000000"/>
            </w:tcBorders>
          </w:tcPr>
          <w:p w:rsidR="00CC642A" w:rsidRDefault="00CC642A" w:rsidP="006E0F87">
            <w:pPr>
              <w:snapToGrid w:val="0"/>
              <w:jc w:val="right"/>
              <w:rPr>
                <w:color w:val="000000"/>
              </w:rPr>
            </w:pPr>
          </w:p>
        </w:tc>
        <w:tc>
          <w:tcPr>
            <w:tcW w:w="1080" w:type="dxa"/>
            <w:tcBorders>
              <w:left w:val="single" w:sz="4" w:space="0" w:color="000000"/>
              <w:bottom w:val="single" w:sz="4" w:space="0" w:color="000000"/>
            </w:tcBorders>
          </w:tcPr>
          <w:p w:rsidR="00CC642A" w:rsidRDefault="00CC642A" w:rsidP="006E0F87">
            <w:pPr>
              <w:snapToGrid w:val="0"/>
              <w:jc w:val="right"/>
              <w:rPr>
                <w:color w:val="000000"/>
              </w:rPr>
            </w:pPr>
          </w:p>
        </w:tc>
        <w:tc>
          <w:tcPr>
            <w:tcW w:w="1268" w:type="dxa"/>
            <w:tcBorders>
              <w:left w:val="single" w:sz="4" w:space="0" w:color="000000"/>
              <w:bottom w:val="single" w:sz="4" w:space="0" w:color="000000"/>
              <w:right w:val="single" w:sz="4" w:space="0" w:color="000000"/>
            </w:tcBorders>
          </w:tcPr>
          <w:p w:rsidR="00CC642A" w:rsidRDefault="00CC642A" w:rsidP="006E0F87">
            <w:pPr>
              <w:snapToGrid w:val="0"/>
              <w:jc w:val="right"/>
              <w:rPr>
                <w:color w:val="000000"/>
              </w:rPr>
            </w:pP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000000"/>
              </w:rPr>
            </w:pPr>
          </w:p>
        </w:tc>
        <w:tc>
          <w:tcPr>
            <w:tcW w:w="4111" w:type="dxa"/>
            <w:tcBorders>
              <w:left w:val="single" w:sz="4" w:space="0" w:color="000000"/>
              <w:bottom w:val="single" w:sz="4" w:space="0" w:color="000000"/>
            </w:tcBorders>
          </w:tcPr>
          <w:p w:rsidR="00CC642A" w:rsidRPr="00934DB6" w:rsidRDefault="00934DB6" w:rsidP="006E0F87">
            <w:pPr>
              <w:snapToGrid w:val="0"/>
              <w:rPr>
                <w:b/>
                <w:color w:val="000000"/>
              </w:rPr>
            </w:pPr>
            <w:r w:rsidRPr="00934DB6">
              <w:rPr>
                <w:b/>
                <w:color w:val="000000"/>
              </w:rPr>
              <w:t>Administrativni troškovi</w:t>
            </w:r>
          </w:p>
        </w:tc>
        <w:tc>
          <w:tcPr>
            <w:tcW w:w="1091" w:type="dxa"/>
            <w:tcBorders>
              <w:left w:val="single" w:sz="4" w:space="0" w:color="000000"/>
              <w:bottom w:val="single" w:sz="4" w:space="0" w:color="000000"/>
            </w:tcBorders>
          </w:tcPr>
          <w:p w:rsidR="00CC642A" w:rsidRDefault="00CC642A" w:rsidP="006E0F87">
            <w:pPr>
              <w:snapToGrid w:val="0"/>
              <w:jc w:val="right"/>
              <w:rPr>
                <w:color w:val="000000"/>
                <w:lang w:val="en-GB"/>
              </w:rPr>
            </w:pPr>
          </w:p>
        </w:tc>
        <w:tc>
          <w:tcPr>
            <w:tcW w:w="846" w:type="dxa"/>
            <w:tcBorders>
              <w:left w:val="single" w:sz="4" w:space="0" w:color="000000"/>
              <w:bottom w:val="single" w:sz="4" w:space="0" w:color="000000"/>
            </w:tcBorders>
          </w:tcPr>
          <w:p w:rsidR="00CC642A" w:rsidRDefault="00CC642A" w:rsidP="006E0F87">
            <w:pPr>
              <w:snapToGrid w:val="0"/>
              <w:jc w:val="right"/>
              <w:rPr>
                <w:color w:val="000000"/>
              </w:rPr>
            </w:pPr>
          </w:p>
        </w:tc>
        <w:tc>
          <w:tcPr>
            <w:tcW w:w="851" w:type="dxa"/>
            <w:tcBorders>
              <w:left w:val="single" w:sz="4" w:space="0" w:color="000000"/>
              <w:bottom w:val="single" w:sz="4" w:space="0" w:color="000000"/>
            </w:tcBorders>
          </w:tcPr>
          <w:p w:rsidR="00CC642A" w:rsidRDefault="00CC642A" w:rsidP="006E0F87">
            <w:pPr>
              <w:snapToGrid w:val="0"/>
              <w:jc w:val="right"/>
              <w:rPr>
                <w:color w:val="000000"/>
              </w:rPr>
            </w:pPr>
          </w:p>
        </w:tc>
        <w:tc>
          <w:tcPr>
            <w:tcW w:w="1183" w:type="dxa"/>
            <w:tcBorders>
              <w:left w:val="single" w:sz="4" w:space="0" w:color="000000"/>
              <w:bottom w:val="single" w:sz="4" w:space="0" w:color="000000"/>
            </w:tcBorders>
          </w:tcPr>
          <w:p w:rsidR="00CC642A" w:rsidRDefault="00CC642A" w:rsidP="006E0F87">
            <w:pPr>
              <w:snapToGrid w:val="0"/>
              <w:jc w:val="right"/>
              <w:rPr>
                <w:color w:val="000000"/>
              </w:rPr>
            </w:pPr>
          </w:p>
        </w:tc>
        <w:tc>
          <w:tcPr>
            <w:tcW w:w="1080" w:type="dxa"/>
            <w:tcBorders>
              <w:left w:val="single" w:sz="4" w:space="0" w:color="000000"/>
              <w:bottom w:val="single" w:sz="4" w:space="0" w:color="000000"/>
            </w:tcBorders>
          </w:tcPr>
          <w:p w:rsidR="00CC642A" w:rsidRDefault="00CC642A" w:rsidP="006E0F87">
            <w:pPr>
              <w:snapToGrid w:val="0"/>
              <w:jc w:val="right"/>
              <w:rPr>
                <w:color w:val="000000"/>
              </w:rPr>
            </w:pPr>
          </w:p>
        </w:tc>
        <w:tc>
          <w:tcPr>
            <w:tcW w:w="1268" w:type="dxa"/>
            <w:tcBorders>
              <w:left w:val="single" w:sz="4" w:space="0" w:color="000000"/>
              <w:bottom w:val="single" w:sz="4" w:space="0" w:color="000000"/>
              <w:right w:val="single" w:sz="4" w:space="0" w:color="000000"/>
            </w:tcBorders>
          </w:tcPr>
          <w:p w:rsidR="00CC642A" w:rsidRDefault="00CC642A" w:rsidP="006E0F87">
            <w:pPr>
              <w:snapToGrid w:val="0"/>
              <w:jc w:val="right"/>
              <w:rPr>
                <w:color w:val="000000"/>
              </w:rPr>
            </w:pPr>
          </w:p>
        </w:tc>
      </w:tr>
      <w:tr w:rsidR="00CC642A" w:rsidTr="00895F2E">
        <w:tc>
          <w:tcPr>
            <w:tcW w:w="558" w:type="dxa"/>
            <w:tcBorders>
              <w:left w:val="single" w:sz="4" w:space="0" w:color="000000"/>
              <w:bottom w:val="single" w:sz="4" w:space="0" w:color="000000"/>
            </w:tcBorders>
          </w:tcPr>
          <w:p w:rsidR="00CC642A" w:rsidRPr="00A90AE3" w:rsidRDefault="00A90AE3" w:rsidP="006E0F87">
            <w:pPr>
              <w:pStyle w:val="TFax5"/>
              <w:tabs>
                <w:tab w:val="left" w:pos="720"/>
              </w:tabs>
              <w:snapToGrid w:val="0"/>
              <w:spacing w:after="0"/>
              <w:rPr>
                <w:b w:val="0"/>
                <w:bCs w:val="0"/>
                <w:color w:val="000000"/>
                <w:lang w:val="en-US"/>
              </w:rPr>
            </w:pPr>
            <w:r w:rsidRPr="00A90AE3">
              <w:rPr>
                <w:b w:val="0"/>
                <w:bCs w:val="0"/>
                <w:color w:val="000000"/>
                <w:lang w:val="en-US"/>
              </w:rPr>
              <w:t>22.</w:t>
            </w:r>
          </w:p>
        </w:tc>
        <w:tc>
          <w:tcPr>
            <w:tcW w:w="4111" w:type="dxa"/>
            <w:tcBorders>
              <w:left w:val="single" w:sz="4" w:space="0" w:color="000000"/>
              <w:bottom w:val="single" w:sz="4" w:space="0" w:color="000000"/>
            </w:tcBorders>
          </w:tcPr>
          <w:p w:rsidR="00CC642A" w:rsidRPr="00D0616E" w:rsidRDefault="00D0616E" w:rsidP="006E0F87">
            <w:pPr>
              <w:pStyle w:val="TFax5"/>
              <w:tabs>
                <w:tab w:val="left" w:pos="720"/>
              </w:tabs>
              <w:snapToGrid w:val="0"/>
              <w:spacing w:after="0"/>
              <w:rPr>
                <w:b w:val="0"/>
                <w:bCs w:val="0"/>
                <w:color w:val="000000"/>
                <w:sz w:val="20"/>
                <w:szCs w:val="20"/>
                <w:lang w:val="en-US"/>
              </w:rPr>
            </w:pPr>
            <w:r w:rsidRPr="00D0616E">
              <w:rPr>
                <w:b w:val="0"/>
                <w:bCs w:val="0"/>
                <w:color w:val="000000"/>
              </w:rPr>
              <w:t>Internet, tel/fax</w:t>
            </w:r>
          </w:p>
        </w:tc>
        <w:tc>
          <w:tcPr>
            <w:tcW w:w="1091" w:type="dxa"/>
            <w:tcBorders>
              <w:left w:val="single" w:sz="4" w:space="0" w:color="000000"/>
              <w:bottom w:val="single" w:sz="4" w:space="0" w:color="000000"/>
            </w:tcBorders>
          </w:tcPr>
          <w:p w:rsidR="00CC642A" w:rsidRDefault="00D0616E" w:rsidP="006E0F87">
            <w:pPr>
              <w:snapToGrid w:val="0"/>
              <w:jc w:val="right"/>
              <w:rPr>
                <w:color w:val="000000"/>
                <w:lang w:val="en-GB"/>
              </w:rPr>
            </w:pPr>
            <w:r>
              <w:rPr>
                <w:color w:val="000000"/>
                <w:lang w:val="en-GB"/>
              </w:rPr>
              <w:t>Mjesec</w:t>
            </w:r>
          </w:p>
        </w:tc>
        <w:tc>
          <w:tcPr>
            <w:tcW w:w="846" w:type="dxa"/>
            <w:tcBorders>
              <w:left w:val="single" w:sz="4" w:space="0" w:color="000000"/>
              <w:bottom w:val="single" w:sz="4" w:space="0" w:color="000000"/>
            </w:tcBorders>
          </w:tcPr>
          <w:p w:rsidR="00CC642A" w:rsidRDefault="00D0616E" w:rsidP="006E0F87">
            <w:pPr>
              <w:snapToGrid w:val="0"/>
              <w:jc w:val="right"/>
              <w:rPr>
                <w:color w:val="000000"/>
              </w:rPr>
            </w:pPr>
            <w:r>
              <w:rPr>
                <w:color w:val="000000"/>
              </w:rPr>
              <w:t>70</w:t>
            </w:r>
          </w:p>
        </w:tc>
        <w:tc>
          <w:tcPr>
            <w:tcW w:w="851" w:type="dxa"/>
            <w:tcBorders>
              <w:left w:val="single" w:sz="4" w:space="0" w:color="000000"/>
              <w:bottom w:val="single" w:sz="4" w:space="0" w:color="000000"/>
            </w:tcBorders>
          </w:tcPr>
          <w:p w:rsidR="00CC642A" w:rsidRPr="00A90AE3" w:rsidRDefault="00D0616E" w:rsidP="006E0F87">
            <w:pPr>
              <w:pStyle w:val="TFax5"/>
              <w:keepNext w:val="0"/>
              <w:tabs>
                <w:tab w:val="left" w:pos="720"/>
              </w:tabs>
              <w:snapToGrid w:val="0"/>
              <w:spacing w:after="0"/>
              <w:jc w:val="right"/>
              <w:rPr>
                <w:b w:val="0"/>
                <w:bCs w:val="0"/>
                <w:color w:val="000000"/>
                <w:lang w:val="en-US"/>
              </w:rPr>
            </w:pPr>
            <w:r w:rsidRPr="00A90AE3">
              <w:rPr>
                <w:b w:val="0"/>
                <w:bCs w:val="0"/>
                <w:color w:val="000000"/>
                <w:lang w:val="en-US"/>
              </w:rPr>
              <w:t>5</w:t>
            </w:r>
          </w:p>
        </w:tc>
        <w:tc>
          <w:tcPr>
            <w:tcW w:w="1183" w:type="dxa"/>
            <w:tcBorders>
              <w:left w:val="single" w:sz="4" w:space="0" w:color="000000"/>
              <w:bottom w:val="single" w:sz="4" w:space="0" w:color="000000"/>
            </w:tcBorders>
          </w:tcPr>
          <w:p w:rsidR="00CC642A" w:rsidRPr="00A90AE3" w:rsidRDefault="00A90AE3" w:rsidP="006E0F87">
            <w:pPr>
              <w:pStyle w:val="TFax5"/>
              <w:keepNext w:val="0"/>
              <w:tabs>
                <w:tab w:val="left" w:pos="720"/>
              </w:tabs>
              <w:snapToGrid w:val="0"/>
              <w:spacing w:after="0"/>
              <w:jc w:val="right"/>
              <w:rPr>
                <w:b w:val="0"/>
                <w:bCs w:val="0"/>
                <w:color w:val="000000"/>
                <w:lang w:val="en-US"/>
              </w:rPr>
            </w:pPr>
            <w:r w:rsidRPr="00A90AE3">
              <w:rPr>
                <w:b w:val="0"/>
                <w:bCs w:val="0"/>
                <w:color w:val="000000"/>
                <w:lang w:val="en-US"/>
              </w:rPr>
              <w:t>350</w:t>
            </w:r>
          </w:p>
        </w:tc>
        <w:tc>
          <w:tcPr>
            <w:tcW w:w="1080" w:type="dxa"/>
            <w:tcBorders>
              <w:left w:val="single" w:sz="4" w:space="0" w:color="000000"/>
              <w:bottom w:val="single" w:sz="4" w:space="0" w:color="000000"/>
            </w:tcBorders>
          </w:tcPr>
          <w:p w:rsidR="00CC642A" w:rsidRPr="00A90AE3" w:rsidRDefault="00A90AE3" w:rsidP="006E0F87">
            <w:pPr>
              <w:pStyle w:val="TFax5"/>
              <w:keepNext w:val="0"/>
              <w:tabs>
                <w:tab w:val="left" w:pos="720"/>
              </w:tabs>
              <w:snapToGrid w:val="0"/>
              <w:spacing w:after="0"/>
              <w:jc w:val="right"/>
              <w:rPr>
                <w:b w:val="0"/>
                <w:bCs w:val="0"/>
                <w:color w:val="000000"/>
                <w:lang w:val="en-US"/>
              </w:rPr>
            </w:pPr>
            <w:r w:rsidRPr="00A90AE3">
              <w:rPr>
                <w:b w:val="0"/>
                <w:bCs w:val="0"/>
                <w:color w:val="000000"/>
                <w:lang w:val="en-US"/>
              </w:rPr>
              <w:t>150</w:t>
            </w:r>
          </w:p>
        </w:tc>
        <w:tc>
          <w:tcPr>
            <w:tcW w:w="1268" w:type="dxa"/>
            <w:tcBorders>
              <w:left w:val="single" w:sz="4" w:space="0" w:color="000000"/>
              <w:bottom w:val="single" w:sz="4" w:space="0" w:color="000000"/>
              <w:right w:val="single" w:sz="4" w:space="0" w:color="000000"/>
            </w:tcBorders>
          </w:tcPr>
          <w:p w:rsidR="00CC642A" w:rsidRPr="00A90AE3" w:rsidRDefault="00A90AE3" w:rsidP="006E0F87">
            <w:pPr>
              <w:pStyle w:val="TFax5"/>
              <w:keepNext w:val="0"/>
              <w:tabs>
                <w:tab w:val="left" w:pos="720"/>
              </w:tabs>
              <w:snapToGrid w:val="0"/>
              <w:spacing w:after="0"/>
              <w:jc w:val="right"/>
              <w:rPr>
                <w:b w:val="0"/>
                <w:bCs w:val="0"/>
                <w:color w:val="000000"/>
                <w:lang w:val="en-US"/>
              </w:rPr>
            </w:pPr>
            <w:r w:rsidRPr="00A90AE3">
              <w:rPr>
                <w:b w:val="0"/>
                <w:bCs w:val="0"/>
                <w:color w:val="000000"/>
                <w:lang w:val="en-US"/>
              </w:rPr>
              <w:t>200</w:t>
            </w:r>
          </w:p>
        </w:tc>
      </w:tr>
      <w:tr w:rsidR="00CC642A" w:rsidTr="00895F2E">
        <w:tc>
          <w:tcPr>
            <w:tcW w:w="558" w:type="dxa"/>
            <w:tcBorders>
              <w:left w:val="single" w:sz="4" w:space="0" w:color="000000"/>
              <w:bottom w:val="single" w:sz="4" w:space="0" w:color="000000"/>
            </w:tcBorders>
          </w:tcPr>
          <w:p w:rsidR="00CC642A" w:rsidRDefault="00A90AE3" w:rsidP="006E0F87">
            <w:pPr>
              <w:snapToGrid w:val="0"/>
              <w:rPr>
                <w:color w:val="000000"/>
              </w:rPr>
            </w:pPr>
            <w:r>
              <w:rPr>
                <w:color w:val="000000"/>
              </w:rPr>
              <w:t>23.</w:t>
            </w:r>
          </w:p>
        </w:tc>
        <w:tc>
          <w:tcPr>
            <w:tcW w:w="4111" w:type="dxa"/>
            <w:tcBorders>
              <w:left w:val="single" w:sz="4" w:space="0" w:color="000000"/>
              <w:bottom w:val="single" w:sz="4" w:space="0" w:color="000000"/>
            </w:tcBorders>
          </w:tcPr>
          <w:p w:rsidR="00CC642A" w:rsidRDefault="00A90AE3" w:rsidP="006E0F87">
            <w:pPr>
              <w:snapToGrid w:val="0"/>
              <w:rPr>
                <w:b/>
                <w:bCs/>
                <w:color w:val="000000"/>
              </w:rPr>
            </w:pPr>
            <w:r>
              <w:rPr>
                <w:bCs/>
                <w:color w:val="000000"/>
              </w:rPr>
              <w:t>Drugi administrativni troškovi</w:t>
            </w:r>
          </w:p>
        </w:tc>
        <w:tc>
          <w:tcPr>
            <w:tcW w:w="1091" w:type="dxa"/>
            <w:tcBorders>
              <w:left w:val="single" w:sz="4" w:space="0" w:color="000000"/>
              <w:bottom w:val="single" w:sz="4" w:space="0" w:color="000000"/>
            </w:tcBorders>
          </w:tcPr>
          <w:p w:rsidR="00CC642A" w:rsidRDefault="00A90AE3"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CC642A" w:rsidRDefault="00A90AE3" w:rsidP="006E0F87">
            <w:pPr>
              <w:snapToGrid w:val="0"/>
              <w:jc w:val="right"/>
              <w:rPr>
                <w:color w:val="000000"/>
                <w:lang w:val="hr-HR"/>
              </w:rPr>
            </w:pPr>
            <w:r>
              <w:rPr>
                <w:color w:val="000000"/>
                <w:lang w:val="hr-HR"/>
              </w:rPr>
              <w:t>40</w:t>
            </w:r>
          </w:p>
        </w:tc>
        <w:tc>
          <w:tcPr>
            <w:tcW w:w="851" w:type="dxa"/>
            <w:tcBorders>
              <w:left w:val="single" w:sz="4" w:space="0" w:color="000000"/>
              <w:bottom w:val="single" w:sz="4" w:space="0" w:color="000000"/>
            </w:tcBorders>
          </w:tcPr>
          <w:p w:rsidR="00CC642A" w:rsidRPr="00A90AE3" w:rsidRDefault="00A90AE3" w:rsidP="006E0F87">
            <w:pPr>
              <w:snapToGrid w:val="0"/>
              <w:jc w:val="right"/>
              <w:rPr>
                <w:bCs/>
                <w:color w:val="000000"/>
              </w:rPr>
            </w:pPr>
            <w:r w:rsidRPr="00A90AE3">
              <w:rPr>
                <w:bCs/>
                <w:color w:val="000000"/>
              </w:rPr>
              <w:t>5</w:t>
            </w:r>
          </w:p>
        </w:tc>
        <w:tc>
          <w:tcPr>
            <w:tcW w:w="1183" w:type="dxa"/>
            <w:tcBorders>
              <w:left w:val="single" w:sz="4" w:space="0" w:color="000000"/>
              <w:bottom w:val="single" w:sz="4" w:space="0" w:color="000000"/>
            </w:tcBorders>
          </w:tcPr>
          <w:p w:rsidR="00CC642A" w:rsidRPr="00A90AE3" w:rsidRDefault="00A90AE3" w:rsidP="006E0F87">
            <w:pPr>
              <w:snapToGrid w:val="0"/>
              <w:jc w:val="right"/>
              <w:rPr>
                <w:bCs/>
                <w:color w:val="000000"/>
              </w:rPr>
            </w:pPr>
            <w:r w:rsidRPr="00A90AE3">
              <w:rPr>
                <w:bCs/>
                <w:color w:val="000000"/>
              </w:rPr>
              <w:t>200</w:t>
            </w:r>
          </w:p>
        </w:tc>
        <w:tc>
          <w:tcPr>
            <w:tcW w:w="1080" w:type="dxa"/>
            <w:tcBorders>
              <w:left w:val="single" w:sz="4" w:space="0" w:color="000000"/>
              <w:bottom w:val="single" w:sz="4" w:space="0" w:color="000000"/>
            </w:tcBorders>
          </w:tcPr>
          <w:p w:rsidR="00CC642A" w:rsidRPr="00A90AE3" w:rsidRDefault="00A90AE3" w:rsidP="006E0F87">
            <w:pPr>
              <w:snapToGrid w:val="0"/>
              <w:jc w:val="right"/>
              <w:rPr>
                <w:bCs/>
                <w:color w:val="000000"/>
              </w:rPr>
            </w:pPr>
            <w:r w:rsidRPr="00A90AE3">
              <w:rPr>
                <w:bCs/>
                <w:color w:val="000000"/>
              </w:rPr>
              <w:t>0</w:t>
            </w:r>
          </w:p>
        </w:tc>
        <w:tc>
          <w:tcPr>
            <w:tcW w:w="1268" w:type="dxa"/>
            <w:tcBorders>
              <w:left w:val="single" w:sz="4" w:space="0" w:color="000000"/>
              <w:bottom w:val="single" w:sz="4" w:space="0" w:color="000000"/>
              <w:right w:val="single" w:sz="4" w:space="0" w:color="000000"/>
            </w:tcBorders>
          </w:tcPr>
          <w:p w:rsidR="00CC642A" w:rsidRPr="00A90AE3" w:rsidRDefault="00A90AE3" w:rsidP="006E0F87">
            <w:pPr>
              <w:snapToGrid w:val="0"/>
              <w:jc w:val="right"/>
              <w:rPr>
                <w:bCs/>
                <w:color w:val="000000"/>
              </w:rPr>
            </w:pPr>
            <w:r w:rsidRPr="00A90AE3">
              <w:rPr>
                <w:bCs/>
                <w:color w:val="000000"/>
              </w:rPr>
              <w:t>200</w:t>
            </w:r>
          </w:p>
        </w:tc>
      </w:tr>
      <w:tr w:rsidR="00A90AE3" w:rsidTr="00895F2E">
        <w:tc>
          <w:tcPr>
            <w:tcW w:w="558" w:type="dxa"/>
            <w:tcBorders>
              <w:left w:val="single" w:sz="4" w:space="0" w:color="000000"/>
              <w:bottom w:val="single" w:sz="4" w:space="0" w:color="000000"/>
            </w:tcBorders>
          </w:tcPr>
          <w:p w:rsidR="00A90AE3" w:rsidRDefault="00A90AE3" w:rsidP="006E0F87">
            <w:pPr>
              <w:snapToGrid w:val="0"/>
              <w:rPr>
                <w:color w:val="000000"/>
              </w:rPr>
            </w:pPr>
            <w:r>
              <w:rPr>
                <w:color w:val="000000"/>
              </w:rPr>
              <w:t>24.</w:t>
            </w:r>
          </w:p>
        </w:tc>
        <w:tc>
          <w:tcPr>
            <w:tcW w:w="4111" w:type="dxa"/>
            <w:tcBorders>
              <w:left w:val="single" w:sz="4" w:space="0" w:color="000000"/>
              <w:bottom w:val="single" w:sz="4" w:space="0" w:color="000000"/>
            </w:tcBorders>
          </w:tcPr>
          <w:p w:rsidR="00A90AE3" w:rsidRDefault="00C018B9" w:rsidP="006E0F87">
            <w:pPr>
              <w:snapToGrid w:val="0"/>
              <w:rPr>
                <w:bCs/>
                <w:color w:val="000000"/>
              </w:rPr>
            </w:pPr>
            <w:r>
              <w:rPr>
                <w:bCs/>
                <w:color w:val="000000"/>
              </w:rPr>
              <w:t>Doprinos zakupu prostora</w:t>
            </w:r>
          </w:p>
        </w:tc>
        <w:tc>
          <w:tcPr>
            <w:tcW w:w="1091" w:type="dxa"/>
            <w:tcBorders>
              <w:left w:val="single" w:sz="4" w:space="0" w:color="000000"/>
              <w:bottom w:val="single" w:sz="4" w:space="0" w:color="000000"/>
            </w:tcBorders>
          </w:tcPr>
          <w:p w:rsidR="00A90AE3" w:rsidRDefault="00A90AE3" w:rsidP="006E0F87">
            <w:pPr>
              <w:snapToGrid w:val="0"/>
              <w:jc w:val="right"/>
              <w:rPr>
                <w:color w:val="000000"/>
                <w:lang w:val="hr-HR"/>
              </w:rPr>
            </w:pPr>
            <w:r>
              <w:rPr>
                <w:color w:val="000000"/>
                <w:lang w:val="hr-HR"/>
              </w:rPr>
              <w:t>Mjesec</w:t>
            </w:r>
          </w:p>
        </w:tc>
        <w:tc>
          <w:tcPr>
            <w:tcW w:w="846" w:type="dxa"/>
            <w:tcBorders>
              <w:left w:val="single" w:sz="4" w:space="0" w:color="000000"/>
              <w:bottom w:val="single" w:sz="4" w:space="0" w:color="000000"/>
            </w:tcBorders>
          </w:tcPr>
          <w:p w:rsidR="00A90AE3" w:rsidRDefault="00A90AE3" w:rsidP="006E0F87">
            <w:pPr>
              <w:snapToGrid w:val="0"/>
              <w:jc w:val="right"/>
              <w:rPr>
                <w:color w:val="000000"/>
                <w:lang w:val="hr-HR"/>
              </w:rPr>
            </w:pPr>
            <w:r>
              <w:rPr>
                <w:color w:val="000000"/>
                <w:lang w:val="hr-HR"/>
              </w:rPr>
              <w:t>300</w:t>
            </w:r>
          </w:p>
        </w:tc>
        <w:tc>
          <w:tcPr>
            <w:tcW w:w="851" w:type="dxa"/>
            <w:tcBorders>
              <w:left w:val="single" w:sz="4" w:space="0" w:color="000000"/>
              <w:bottom w:val="single" w:sz="4" w:space="0" w:color="000000"/>
            </w:tcBorders>
          </w:tcPr>
          <w:p w:rsidR="00A90AE3" w:rsidRPr="00A90AE3" w:rsidRDefault="00A90AE3" w:rsidP="006E0F87">
            <w:pPr>
              <w:snapToGrid w:val="0"/>
              <w:jc w:val="right"/>
              <w:rPr>
                <w:bCs/>
                <w:color w:val="000000"/>
              </w:rPr>
            </w:pPr>
            <w:r>
              <w:rPr>
                <w:bCs/>
                <w:color w:val="000000"/>
              </w:rPr>
              <w:t>5</w:t>
            </w:r>
          </w:p>
        </w:tc>
        <w:tc>
          <w:tcPr>
            <w:tcW w:w="1183" w:type="dxa"/>
            <w:tcBorders>
              <w:left w:val="single" w:sz="4" w:space="0" w:color="000000"/>
              <w:bottom w:val="single" w:sz="4" w:space="0" w:color="000000"/>
            </w:tcBorders>
          </w:tcPr>
          <w:p w:rsidR="00A90AE3" w:rsidRPr="00A90AE3" w:rsidRDefault="00A90AE3" w:rsidP="006E0F87">
            <w:pPr>
              <w:snapToGrid w:val="0"/>
              <w:jc w:val="right"/>
              <w:rPr>
                <w:bCs/>
                <w:color w:val="000000"/>
              </w:rPr>
            </w:pPr>
            <w:r>
              <w:rPr>
                <w:bCs/>
                <w:color w:val="000000"/>
              </w:rPr>
              <w:t>1,500</w:t>
            </w:r>
          </w:p>
        </w:tc>
        <w:tc>
          <w:tcPr>
            <w:tcW w:w="1080" w:type="dxa"/>
            <w:tcBorders>
              <w:left w:val="single" w:sz="4" w:space="0" w:color="000000"/>
              <w:bottom w:val="single" w:sz="4" w:space="0" w:color="000000"/>
            </w:tcBorders>
          </w:tcPr>
          <w:p w:rsidR="00A90AE3" w:rsidRPr="00A90AE3" w:rsidRDefault="00A90AE3" w:rsidP="006E0F87">
            <w:pPr>
              <w:snapToGrid w:val="0"/>
              <w:jc w:val="right"/>
              <w:rPr>
                <w:bCs/>
                <w:color w:val="000000"/>
              </w:rPr>
            </w:pPr>
            <w:r>
              <w:rPr>
                <w:bCs/>
                <w:color w:val="000000"/>
              </w:rPr>
              <w:t>1500</w:t>
            </w:r>
          </w:p>
        </w:tc>
        <w:tc>
          <w:tcPr>
            <w:tcW w:w="1268" w:type="dxa"/>
            <w:tcBorders>
              <w:left w:val="single" w:sz="4" w:space="0" w:color="000000"/>
              <w:bottom w:val="single" w:sz="4" w:space="0" w:color="000000"/>
              <w:right w:val="single" w:sz="4" w:space="0" w:color="000000"/>
            </w:tcBorders>
          </w:tcPr>
          <w:p w:rsidR="00A90AE3" w:rsidRPr="00A90AE3" w:rsidRDefault="00A90AE3" w:rsidP="006E0F87">
            <w:pPr>
              <w:snapToGrid w:val="0"/>
              <w:jc w:val="right"/>
              <w:rPr>
                <w:bCs/>
                <w:color w:val="000000"/>
              </w:rPr>
            </w:pPr>
            <w:r>
              <w:rPr>
                <w:bCs/>
                <w:color w:val="000000"/>
              </w:rPr>
              <w:t>0</w:t>
            </w:r>
          </w:p>
        </w:tc>
      </w:tr>
      <w:tr w:rsidR="00A90AE3" w:rsidTr="00895F2E">
        <w:tc>
          <w:tcPr>
            <w:tcW w:w="558" w:type="dxa"/>
            <w:tcBorders>
              <w:left w:val="single" w:sz="4" w:space="0" w:color="000000"/>
              <w:bottom w:val="single" w:sz="4" w:space="0" w:color="000000"/>
            </w:tcBorders>
          </w:tcPr>
          <w:p w:rsidR="00A90AE3" w:rsidRDefault="00A90AE3" w:rsidP="006E0F87">
            <w:pPr>
              <w:snapToGrid w:val="0"/>
              <w:rPr>
                <w:color w:val="000000"/>
              </w:rPr>
            </w:pPr>
          </w:p>
        </w:tc>
        <w:tc>
          <w:tcPr>
            <w:tcW w:w="4111" w:type="dxa"/>
            <w:tcBorders>
              <w:left w:val="single" w:sz="4" w:space="0" w:color="000000"/>
              <w:bottom w:val="single" w:sz="4" w:space="0" w:color="000000"/>
            </w:tcBorders>
          </w:tcPr>
          <w:p w:rsidR="00A90AE3" w:rsidRDefault="00A90AE3" w:rsidP="006E0F87">
            <w:pPr>
              <w:snapToGrid w:val="0"/>
              <w:rPr>
                <w:bCs/>
                <w:color w:val="000000"/>
              </w:rPr>
            </w:pPr>
          </w:p>
        </w:tc>
        <w:tc>
          <w:tcPr>
            <w:tcW w:w="1091" w:type="dxa"/>
            <w:tcBorders>
              <w:left w:val="single" w:sz="4" w:space="0" w:color="000000"/>
              <w:bottom w:val="single" w:sz="4" w:space="0" w:color="000000"/>
            </w:tcBorders>
          </w:tcPr>
          <w:p w:rsidR="00A90AE3" w:rsidRDefault="00A90AE3" w:rsidP="006E0F87">
            <w:pPr>
              <w:snapToGrid w:val="0"/>
              <w:jc w:val="right"/>
              <w:rPr>
                <w:color w:val="000000"/>
                <w:lang w:val="hr-HR"/>
              </w:rPr>
            </w:pPr>
          </w:p>
        </w:tc>
        <w:tc>
          <w:tcPr>
            <w:tcW w:w="846" w:type="dxa"/>
            <w:tcBorders>
              <w:left w:val="single" w:sz="4" w:space="0" w:color="000000"/>
              <w:bottom w:val="single" w:sz="4" w:space="0" w:color="000000"/>
            </w:tcBorders>
          </w:tcPr>
          <w:p w:rsidR="00A90AE3" w:rsidRDefault="00A90AE3" w:rsidP="006E0F87">
            <w:pPr>
              <w:snapToGrid w:val="0"/>
              <w:jc w:val="right"/>
              <w:rPr>
                <w:color w:val="000000"/>
                <w:lang w:val="hr-HR"/>
              </w:rPr>
            </w:pPr>
          </w:p>
        </w:tc>
        <w:tc>
          <w:tcPr>
            <w:tcW w:w="851" w:type="dxa"/>
            <w:tcBorders>
              <w:left w:val="single" w:sz="4" w:space="0" w:color="000000"/>
              <w:bottom w:val="single" w:sz="4" w:space="0" w:color="000000"/>
            </w:tcBorders>
          </w:tcPr>
          <w:p w:rsidR="00A90AE3" w:rsidRPr="00A90AE3" w:rsidRDefault="00A90AE3" w:rsidP="006E0F87">
            <w:pPr>
              <w:snapToGrid w:val="0"/>
              <w:jc w:val="right"/>
              <w:rPr>
                <w:bCs/>
                <w:color w:val="000000"/>
              </w:rPr>
            </w:pPr>
          </w:p>
        </w:tc>
        <w:tc>
          <w:tcPr>
            <w:tcW w:w="1183" w:type="dxa"/>
            <w:tcBorders>
              <w:left w:val="single" w:sz="4" w:space="0" w:color="000000"/>
              <w:bottom w:val="single" w:sz="4" w:space="0" w:color="000000"/>
            </w:tcBorders>
          </w:tcPr>
          <w:p w:rsidR="00A90AE3" w:rsidRPr="00A90AE3" w:rsidRDefault="00A90AE3" w:rsidP="006E0F87">
            <w:pPr>
              <w:snapToGrid w:val="0"/>
              <w:jc w:val="right"/>
              <w:rPr>
                <w:bCs/>
                <w:color w:val="000000"/>
              </w:rPr>
            </w:pPr>
          </w:p>
        </w:tc>
        <w:tc>
          <w:tcPr>
            <w:tcW w:w="1080" w:type="dxa"/>
            <w:tcBorders>
              <w:left w:val="single" w:sz="4" w:space="0" w:color="000000"/>
              <w:bottom w:val="single" w:sz="4" w:space="0" w:color="000000"/>
            </w:tcBorders>
          </w:tcPr>
          <w:p w:rsidR="00A90AE3" w:rsidRPr="00A90AE3" w:rsidRDefault="00A90AE3" w:rsidP="006E0F87">
            <w:pPr>
              <w:snapToGrid w:val="0"/>
              <w:jc w:val="right"/>
              <w:rPr>
                <w:bCs/>
                <w:color w:val="000000"/>
              </w:rPr>
            </w:pPr>
          </w:p>
        </w:tc>
        <w:tc>
          <w:tcPr>
            <w:tcW w:w="1268" w:type="dxa"/>
            <w:tcBorders>
              <w:left w:val="single" w:sz="4" w:space="0" w:color="000000"/>
              <w:bottom w:val="single" w:sz="4" w:space="0" w:color="000000"/>
              <w:right w:val="single" w:sz="4" w:space="0" w:color="000000"/>
            </w:tcBorders>
          </w:tcPr>
          <w:p w:rsidR="00A90AE3" w:rsidRPr="00A90AE3" w:rsidRDefault="00A90AE3" w:rsidP="006E0F87">
            <w:pPr>
              <w:snapToGrid w:val="0"/>
              <w:jc w:val="right"/>
              <w:rPr>
                <w:bCs/>
                <w:color w:val="000000"/>
              </w:rPr>
            </w:pPr>
          </w:p>
        </w:tc>
      </w:tr>
      <w:tr w:rsidR="00CC642A" w:rsidRPr="00A90AE3" w:rsidTr="00895F2E">
        <w:tc>
          <w:tcPr>
            <w:tcW w:w="558" w:type="dxa"/>
            <w:tcBorders>
              <w:left w:val="single" w:sz="4" w:space="0" w:color="000000"/>
              <w:bottom w:val="single" w:sz="4" w:space="0" w:color="000000"/>
            </w:tcBorders>
          </w:tcPr>
          <w:p w:rsidR="00CC642A" w:rsidRPr="00871846" w:rsidRDefault="00CC642A" w:rsidP="006E0F87">
            <w:pPr>
              <w:snapToGrid w:val="0"/>
            </w:pPr>
          </w:p>
        </w:tc>
        <w:tc>
          <w:tcPr>
            <w:tcW w:w="4111" w:type="dxa"/>
            <w:tcBorders>
              <w:left w:val="single" w:sz="4" w:space="0" w:color="000000"/>
              <w:bottom w:val="single" w:sz="4" w:space="0" w:color="000000"/>
            </w:tcBorders>
          </w:tcPr>
          <w:p w:rsidR="00CC642A" w:rsidRPr="00871846" w:rsidRDefault="00934DB6" w:rsidP="00934DB6">
            <w:pPr>
              <w:snapToGrid w:val="0"/>
              <w:rPr>
                <w:b/>
              </w:rPr>
            </w:pPr>
            <w:r>
              <w:rPr>
                <w:b/>
              </w:rPr>
              <w:t>Podzbir</w:t>
            </w:r>
            <w:r w:rsidR="00CC642A">
              <w:rPr>
                <w:b/>
              </w:rPr>
              <w:t>:</w:t>
            </w:r>
          </w:p>
        </w:tc>
        <w:tc>
          <w:tcPr>
            <w:tcW w:w="1091" w:type="dxa"/>
            <w:tcBorders>
              <w:left w:val="single" w:sz="4" w:space="0" w:color="000000"/>
              <w:bottom w:val="single" w:sz="4" w:space="0" w:color="000000"/>
            </w:tcBorders>
          </w:tcPr>
          <w:p w:rsidR="00CC642A" w:rsidRPr="00871846" w:rsidRDefault="00CC642A" w:rsidP="006E0F87">
            <w:pPr>
              <w:snapToGrid w:val="0"/>
              <w:jc w:val="right"/>
              <w:rPr>
                <w:lang w:val="hr-HR"/>
              </w:rPr>
            </w:pPr>
          </w:p>
        </w:tc>
        <w:tc>
          <w:tcPr>
            <w:tcW w:w="846" w:type="dxa"/>
            <w:tcBorders>
              <w:left w:val="single" w:sz="4" w:space="0" w:color="000000"/>
              <w:bottom w:val="single" w:sz="4" w:space="0" w:color="000000"/>
            </w:tcBorders>
          </w:tcPr>
          <w:p w:rsidR="00CC642A" w:rsidRPr="00871846" w:rsidRDefault="00CC642A" w:rsidP="006E0F87">
            <w:pPr>
              <w:snapToGrid w:val="0"/>
              <w:jc w:val="right"/>
              <w:rPr>
                <w:lang w:val="hr-HR"/>
              </w:rPr>
            </w:pPr>
          </w:p>
        </w:tc>
        <w:tc>
          <w:tcPr>
            <w:tcW w:w="851" w:type="dxa"/>
            <w:tcBorders>
              <w:left w:val="single" w:sz="4" w:space="0" w:color="000000"/>
              <w:bottom w:val="single" w:sz="4" w:space="0" w:color="000000"/>
            </w:tcBorders>
          </w:tcPr>
          <w:p w:rsidR="00CC642A" w:rsidRPr="00871846" w:rsidRDefault="00CC642A" w:rsidP="006E0F87">
            <w:pPr>
              <w:snapToGrid w:val="0"/>
              <w:jc w:val="right"/>
            </w:pPr>
          </w:p>
        </w:tc>
        <w:tc>
          <w:tcPr>
            <w:tcW w:w="1183" w:type="dxa"/>
            <w:tcBorders>
              <w:left w:val="single" w:sz="4" w:space="0" w:color="000000"/>
              <w:bottom w:val="single" w:sz="4" w:space="0" w:color="000000"/>
            </w:tcBorders>
          </w:tcPr>
          <w:p w:rsidR="00CC642A" w:rsidRPr="001455D1" w:rsidRDefault="001455D1" w:rsidP="006E0F87">
            <w:pPr>
              <w:snapToGrid w:val="0"/>
              <w:jc w:val="right"/>
              <w:rPr>
                <w:b/>
              </w:rPr>
            </w:pPr>
            <w:r w:rsidRPr="001455D1">
              <w:rPr>
                <w:b/>
              </w:rPr>
              <w:t>2,050</w:t>
            </w:r>
          </w:p>
        </w:tc>
        <w:tc>
          <w:tcPr>
            <w:tcW w:w="1080" w:type="dxa"/>
            <w:tcBorders>
              <w:left w:val="single" w:sz="4" w:space="0" w:color="000000"/>
              <w:bottom w:val="single" w:sz="4" w:space="0" w:color="000000"/>
            </w:tcBorders>
          </w:tcPr>
          <w:p w:rsidR="00CC642A" w:rsidRPr="001455D1" w:rsidRDefault="001455D1" w:rsidP="006E0F87">
            <w:pPr>
              <w:snapToGrid w:val="0"/>
              <w:jc w:val="right"/>
              <w:rPr>
                <w:b/>
              </w:rPr>
            </w:pPr>
            <w:r w:rsidRPr="001455D1">
              <w:rPr>
                <w:b/>
              </w:rPr>
              <w:t>1,650</w:t>
            </w:r>
          </w:p>
        </w:tc>
        <w:tc>
          <w:tcPr>
            <w:tcW w:w="1268" w:type="dxa"/>
            <w:tcBorders>
              <w:left w:val="single" w:sz="4" w:space="0" w:color="000000"/>
              <w:bottom w:val="single" w:sz="4" w:space="0" w:color="000000"/>
              <w:right w:val="single" w:sz="4" w:space="0" w:color="000000"/>
            </w:tcBorders>
          </w:tcPr>
          <w:p w:rsidR="00CC642A" w:rsidRPr="001455D1" w:rsidRDefault="00A90AE3" w:rsidP="006E0F87">
            <w:pPr>
              <w:snapToGrid w:val="0"/>
              <w:jc w:val="right"/>
              <w:rPr>
                <w:b/>
              </w:rPr>
            </w:pPr>
            <w:r w:rsidRPr="001455D1">
              <w:rPr>
                <w:b/>
              </w:rPr>
              <w:t>400</w:t>
            </w:r>
          </w:p>
        </w:tc>
      </w:tr>
      <w:tr w:rsidR="00337ADB" w:rsidRPr="00A90AE3" w:rsidTr="00895F2E">
        <w:tc>
          <w:tcPr>
            <w:tcW w:w="558" w:type="dxa"/>
            <w:tcBorders>
              <w:left w:val="single" w:sz="4" w:space="0" w:color="000000"/>
              <w:bottom w:val="single" w:sz="4" w:space="0" w:color="000000"/>
            </w:tcBorders>
          </w:tcPr>
          <w:p w:rsidR="00337ADB" w:rsidRPr="00871846" w:rsidRDefault="00337ADB" w:rsidP="006E0F87">
            <w:pPr>
              <w:snapToGrid w:val="0"/>
            </w:pPr>
          </w:p>
        </w:tc>
        <w:tc>
          <w:tcPr>
            <w:tcW w:w="4111" w:type="dxa"/>
            <w:tcBorders>
              <w:left w:val="single" w:sz="4" w:space="0" w:color="000000"/>
              <w:bottom w:val="single" w:sz="4" w:space="0" w:color="000000"/>
            </w:tcBorders>
          </w:tcPr>
          <w:p w:rsidR="00337ADB" w:rsidRDefault="00337ADB" w:rsidP="00934DB6">
            <w:pPr>
              <w:snapToGrid w:val="0"/>
              <w:rPr>
                <w:b/>
              </w:rPr>
            </w:pPr>
          </w:p>
        </w:tc>
        <w:tc>
          <w:tcPr>
            <w:tcW w:w="1091" w:type="dxa"/>
            <w:tcBorders>
              <w:left w:val="single" w:sz="4" w:space="0" w:color="000000"/>
              <w:bottom w:val="single" w:sz="4" w:space="0" w:color="000000"/>
            </w:tcBorders>
          </w:tcPr>
          <w:p w:rsidR="00337ADB" w:rsidRPr="00871846" w:rsidRDefault="00337ADB" w:rsidP="006E0F87">
            <w:pPr>
              <w:snapToGrid w:val="0"/>
              <w:jc w:val="right"/>
              <w:rPr>
                <w:lang w:val="hr-HR"/>
              </w:rPr>
            </w:pPr>
          </w:p>
        </w:tc>
        <w:tc>
          <w:tcPr>
            <w:tcW w:w="846" w:type="dxa"/>
            <w:tcBorders>
              <w:left w:val="single" w:sz="4" w:space="0" w:color="000000"/>
              <w:bottom w:val="single" w:sz="4" w:space="0" w:color="000000"/>
            </w:tcBorders>
          </w:tcPr>
          <w:p w:rsidR="00337ADB" w:rsidRPr="00871846" w:rsidRDefault="00337ADB" w:rsidP="006E0F87">
            <w:pPr>
              <w:snapToGrid w:val="0"/>
              <w:jc w:val="right"/>
              <w:rPr>
                <w:lang w:val="hr-HR"/>
              </w:rPr>
            </w:pPr>
          </w:p>
        </w:tc>
        <w:tc>
          <w:tcPr>
            <w:tcW w:w="851" w:type="dxa"/>
            <w:tcBorders>
              <w:left w:val="single" w:sz="4" w:space="0" w:color="000000"/>
              <w:bottom w:val="single" w:sz="4" w:space="0" w:color="000000"/>
            </w:tcBorders>
          </w:tcPr>
          <w:p w:rsidR="00337ADB" w:rsidRPr="00871846" w:rsidRDefault="00337ADB" w:rsidP="006E0F87">
            <w:pPr>
              <w:snapToGrid w:val="0"/>
              <w:jc w:val="right"/>
            </w:pPr>
          </w:p>
        </w:tc>
        <w:tc>
          <w:tcPr>
            <w:tcW w:w="1183" w:type="dxa"/>
            <w:tcBorders>
              <w:left w:val="single" w:sz="4" w:space="0" w:color="000000"/>
              <w:bottom w:val="single" w:sz="4" w:space="0" w:color="000000"/>
            </w:tcBorders>
          </w:tcPr>
          <w:p w:rsidR="00337ADB" w:rsidRPr="001455D1" w:rsidRDefault="00337ADB" w:rsidP="006E0F87">
            <w:pPr>
              <w:snapToGrid w:val="0"/>
              <w:jc w:val="right"/>
              <w:rPr>
                <w:b/>
              </w:rPr>
            </w:pPr>
          </w:p>
        </w:tc>
        <w:tc>
          <w:tcPr>
            <w:tcW w:w="1080" w:type="dxa"/>
            <w:tcBorders>
              <w:left w:val="single" w:sz="4" w:space="0" w:color="000000"/>
              <w:bottom w:val="single" w:sz="4" w:space="0" w:color="000000"/>
            </w:tcBorders>
          </w:tcPr>
          <w:p w:rsidR="00337ADB" w:rsidRPr="001455D1" w:rsidRDefault="00337ADB" w:rsidP="006E0F87">
            <w:pPr>
              <w:snapToGrid w:val="0"/>
              <w:jc w:val="right"/>
              <w:rPr>
                <w:b/>
              </w:rPr>
            </w:pPr>
          </w:p>
        </w:tc>
        <w:tc>
          <w:tcPr>
            <w:tcW w:w="1268" w:type="dxa"/>
            <w:tcBorders>
              <w:left w:val="single" w:sz="4" w:space="0" w:color="000000"/>
              <w:bottom w:val="single" w:sz="4" w:space="0" w:color="000000"/>
              <w:right w:val="single" w:sz="4" w:space="0" w:color="000000"/>
            </w:tcBorders>
          </w:tcPr>
          <w:p w:rsidR="00337ADB" w:rsidRPr="001455D1" w:rsidRDefault="00337ADB" w:rsidP="006E0F87">
            <w:pPr>
              <w:snapToGrid w:val="0"/>
              <w:jc w:val="right"/>
              <w:rPr>
                <w:b/>
              </w:rPr>
            </w:pPr>
          </w:p>
        </w:tc>
      </w:tr>
      <w:tr w:rsidR="00CC642A" w:rsidTr="00895F2E">
        <w:tc>
          <w:tcPr>
            <w:tcW w:w="558" w:type="dxa"/>
            <w:tcBorders>
              <w:left w:val="single" w:sz="4" w:space="0" w:color="000000"/>
              <w:bottom w:val="single" w:sz="4" w:space="0" w:color="000000"/>
            </w:tcBorders>
          </w:tcPr>
          <w:p w:rsidR="00CC642A" w:rsidRDefault="00CC642A" w:rsidP="006E0F87">
            <w:pPr>
              <w:snapToGrid w:val="0"/>
              <w:rPr>
                <w:color w:val="FF0000"/>
              </w:rPr>
            </w:pPr>
          </w:p>
        </w:tc>
        <w:tc>
          <w:tcPr>
            <w:tcW w:w="4111" w:type="dxa"/>
            <w:tcBorders>
              <w:left w:val="single" w:sz="4" w:space="0" w:color="000000"/>
              <w:bottom w:val="single" w:sz="4" w:space="0" w:color="000000"/>
            </w:tcBorders>
          </w:tcPr>
          <w:p w:rsidR="00CC642A" w:rsidRDefault="00CC642A" w:rsidP="00934DB6">
            <w:pPr>
              <w:pStyle w:val="TFax5"/>
              <w:tabs>
                <w:tab w:val="clear" w:pos="1701"/>
              </w:tabs>
              <w:snapToGrid w:val="0"/>
              <w:spacing w:after="0"/>
              <w:rPr>
                <w:color w:val="000000"/>
                <w:lang w:val="it-CH"/>
              </w:rPr>
            </w:pPr>
            <w:r>
              <w:rPr>
                <w:color w:val="000000"/>
                <w:lang w:val="it-CH"/>
              </w:rPr>
              <w:t>Ukupni troškovi</w:t>
            </w:r>
          </w:p>
        </w:tc>
        <w:tc>
          <w:tcPr>
            <w:tcW w:w="1091" w:type="dxa"/>
            <w:tcBorders>
              <w:left w:val="single" w:sz="4" w:space="0" w:color="000000"/>
              <w:bottom w:val="single" w:sz="4" w:space="0" w:color="000000"/>
            </w:tcBorders>
          </w:tcPr>
          <w:p w:rsidR="00CC642A" w:rsidRDefault="00CC642A" w:rsidP="006E0F87">
            <w:pPr>
              <w:snapToGrid w:val="0"/>
              <w:jc w:val="right"/>
              <w:rPr>
                <w:color w:val="000000"/>
                <w:lang w:val="it-CH"/>
              </w:rPr>
            </w:pPr>
          </w:p>
        </w:tc>
        <w:tc>
          <w:tcPr>
            <w:tcW w:w="846" w:type="dxa"/>
            <w:tcBorders>
              <w:left w:val="single" w:sz="4" w:space="0" w:color="000000"/>
              <w:bottom w:val="single" w:sz="4" w:space="0" w:color="000000"/>
            </w:tcBorders>
          </w:tcPr>
          <w:p w:rsidR="00CC642A" w:rsidRDefault="00CC642A" w:rsidP="006E0F87">
            <w:pPr>
              <w:snapToGrid w:val="0"/>
              <w:rPr>
                <w:color w:val="000000"/>
                <w:lang w:val="hr-HR"/>
              </w:rPr>
            </w:pPr>
          </w:p>
        </w:tc>
        <w:tc>
          <w:tcPr>
            <w:tcW w:w="851" w:type="dxa"/>
            <w:tcBorders>
              <w:left w:val="single" w:sz="4" w:space="0" w:color="000000"/>
              <w:bottom w:val="single" w:sz="4" w:space="0" w:color="000000"/>
            </w:tcBorders>
          </w:tcPr>
          <w:p w:rsidR="00CC642A" w:rsidRDefault="00CC642A" w:rsidP="006E0F87">
            <w:pPr>
              <w:snapToGrid w:val="0"/>
              <w:jc w:val="right"/>
              <w:rPr>
                <w:b/>
                <w:bCs/>
                <w:color w:val="000000"/>
                <w:lang w:val="it-CH"/>
              </w:rPr>
            </w:pPr>
          </w:p>
        </w:tc>
        <w:tc>
          <w:tcPr>
            <w:tcW w:w="1183" w:type="dxa"/>
            <w:tcBorders>
              <w:left w:val="single" w:sz="4" w:space="0" w:color="000000"/>
              <w:bottom w:val="single" w:sz="4" w:space="0" w:color="000000"/>
            </w:tcBorders>
          </w:tcPr>
          <w:p w:rsidR="00CC642A" w:rsidRDefault="00C018B9" w:rsidP="00C018B9">
            <w:pPr>
              <w:snapToGrid w:val="0"/>
              <w:jc w:val="right"/>
              <w:rPr>
                <w:b/>
                <w:bCs/>
                <w:color w:val="000000"/>
              </w:rPr>
            </w:pPr>
            <w:r>
              <w:rPr>
                <w:b/>
                <w:bCs/>
                <w:color w:val="000000"/>
              </w:rPr>
              <w:t>48</w:t>
            </w:r>
            <w:r w:rsidR="008F7DFC">
              <w:rPr>
                <w:b/>
                <w:bCs/>
                <w:color w:val="000000"/>
              </w:rPr>
              <w:t>,</w:t>
            </w:r>
            <w:r>
              <w:rPr>
                <w:b/>
                <w:bCs/>
                <w:color w:val="000000"/>
              </w:rPr>
              <w:t>080</w:t>
            </w:r>
          </w:p>
        </w:tc>
        <w:tc>
          <w:tcPr>
            <w:tcW w:w="1080" w:type="dxa"/>
            <w:tcBorders>
              <w:left w:val="single" w:sz="4" w:space="0" w:color="000000"/>
              <w:bottom w:val="single" w:sz="4" w:space="0" w:color="000000"/>
            </w:tcBorders>
          </w:tcPr>
          <w:p w:rsidR="00CC642A" w:rsidRDefault="008F7DFC" w:rsidP="00C018B9">
            <w:pPr>
              <w:snapToGrid w:val="0"/>
              <w:jc w:val="right"/>
              <w:rPr>
                <w:b/>
                <w:bCs/>
                <w:color w:val="000000"/>
              </w:rPr>
            </w:pPr>
            <w:r>
              <w:rPr>
                <w:b/>
                <w:bCs/>
                <w:color w:val="000000"/>
              </w:rPr>
              <w:t>3</w:t>
            </w:r>
            <w:r w:rsidR="00C018B9">
              <w:rPr>
                <w:b/>
                <w:bCs/>
                <w:color w:val="000000"/>
              </w:rPr>
              <w:t>1</w:t>
            </w:r>
            <w:r>
              <w:rPr>
                <w:b/>
                <w:bCs/>
                <w:color w:val="000000"/>
              </w:rPr>
              <w:t>,</w:t>
            </w:r>
            <w:r w:rsidR="00C018B9">
              <w:rPr>
                <w:b/>
                <w:bCs/>
                <w:color w:val="000000"/>
              </w:rPr>
              <w:t>730</w:t>
            </w:r>
          </w:p>
        </w:tc>
        <w:tc>
          <w:tcPr>
            <w:tcW w:w="1268" w:type="dxa"/>
            <w:tcBorders>
              <w:left w:val="single" w:sz="4" w:space="0" w:color="000000"/>
              <w:bottom w:val="single" w:sz="4" w:space="0" w:color="000000"/>
              <w:right w:val="single" w:sz="4" w:space="0" w:color="000000"/>
            </w:tcBorders>
          </w:tcPr>
          <w:p w:rsidR="00CC642A" w:rsidRDefault="008F7DFC" w:rsidP="00C018B9">
            <w:pPr>
              <w:snapToGrid w:val="0"/>
              <w:jc w:val="right"/>
              <w:rPr>
                <w:b/>
                <w:bCs/>
                <w:color w:val="000000"/>
              </w:rPr>
            </w:pPr>
            <w:r>
              <w:rPr>
                <w:b/>
                <w:bCs/>
                <w:color w:val="000000"/>
              </w:rPr>
              <w:t>1</w:t>
            </w:r>
            <w:r w:rsidR="00C018B9">
              <w:rPr>
                <w:b/>
                <w:bCs/>
                <w:color w:val="000000"/>
              </w:rPr>
              <w:t>6</w:t>
            </w:r>
            <w:r>
              <w:rPr>
                <w:b/>
                <w:bCs/>
                <w:color w:val="000000"/>
              </w:rPr>
              <w:t>,</w:t>
            </w:r>
            <w:r w:rsidR="00C018B9">
              <w:rPr>
                <w:b/>
                <w:bCs/>
                <w:color w:val="000000"/>
              </w:rPr>
              <w:t>350</w:t>
            </w:r>
          </w:p>
        </w:tc>
      </w:tr>
    </w:tbl>
    <w:p w:rsidR="00CC642A" w:rsidRDefault="00CC642A" w:rsidP="00614FEF">
      <w:pPr>
        <w:tabs>
          <w:tab w:val="left" w:pos="2880"/>
          <w:tab w:val="left" w:pos="3600"/>
          <w:tab w:val="left" w:pos="4320"/>
          <w:tab w:val="left" w:pos="5040"/>
          <w:tab w:val="left" w:pos="5760"/>
          <w:tab w:val="left" w:pos="6480"/>
          <w:tab w:val="right" w:pos="8789"/>
        </w:tabs>
        <w:suppressAutoHyphens/>
        <w:jc w:val="both"/>
        <w:rPr>
          <w:lang w:val="sl-SI"/>
        </w:rPr>
      </w:pPr>
    </w:p>
    <w:p w:rsidR="003847A7" w:rsidRDefault="003847A7" w:rsidP="003847A7">
      <w:pPr>
        <w:pStyle w:val="Heading1"/>
        <w:rPr>
          <w:sz w:val="28"/>
          <w:szCs w:val="28"/>
        </w:rPr>
      </w:pPr>
      <w:r>
        <w:rPr>
          <w:sz w:val="28"/>
          <w:szCs w:val="28"/>
        </w:rPr>
        <w:t>III – Detaljnije informacije o podnosiocu programa</w:t>
      </w:r>
    </w:p>
    <w:p w:rsidR="001F173B" w:rsidRPr="009A7C8E" w:rsidRDefault="001F173B" w:rsidP="001F173B">
      <w:pPr>
        <w:pStyle w:val="Application2"/>
        <w:ind w:left="720" w:hanging="360"/>
      </w:pPr>
      <w:r w:rsidRPr="009A7C8E">
        <w:t>O organizaciji:</w:t>
      </w:r>
    </w:p>
    <w:p w:rsidR="001F173B" w:rsidRPr="00B427D4" w:rsidRDefault="001F173B" w:rsidP="001F173B">
      <w:pPr>
        <w:jc w:val="both"/>
      </w:pPr>
      <w:r w:rsidRPr="00B427D4">
        <w:rPr>
          <w:b/>
          <w:bCs/>
        </w:rPr>
        <w:t>Centar za građansko obrazovanje (CGO)</w:t>
      </w:r>
      <w:r w:rsidRPr="00B427D4">
        <w:t xml:space="preserve"> je nevladina organizacija, vanstranačka i neprofitna asocijacija građana. Rješenjem Ministarstva pravde RCG, a na osnovu člana 192. Zakona o opštem upravnom postupku i člana 13. Zakona o nevladinim organizacijama, Centar za građansko obrazovanje je upisan u Registar nevladinih udruženja dana 19.08.2002. pod rednim brojem 1709.</w:t>
      </w:r>
    </w:p>
    <w:p w:rsidR="001F173B" w:rsidRPr="00B427D4" w:rsidRDefault="001F173B" w:rsidP="001F173B">
      <w:pPr>
        <w:jc w:val="both"/>
        <w:rPr>
          <w:bCs/>
        </w:rPr>
      </w:pPr>
      <w:r w:rsidRPr="00B427D4">
        <w:rPr>
          <w:b/>
        </w:rPr>
        <w:t>Vizija</w:t>
      </w:r>
      <w:r w:rsidRPr="00B427D4">
        <w:t xml:space="preserve"> C</w:t>
      </w:r>
      <w:r>
        <w:t>GO-a</w:t>
      </w:r>
      <w:r w:rsidRPr="00B427D4">
        <w:t xml:space="preserve"> je Crna Gora kao demokratsko društvo odgovornih gra</w:t>
      </w:r>
      <w:r>
        <w:t>đ</w:t>
      </w:r>
      <w:r w:rsidRPr="00B427D4">
        <w:t xml:space="preserve">ana. </w:t>
      </w:r>
      <w:r w:rsidRPr="00B427D4">
        <w:rPr>
          <w:b/>
          <w:lang w:val="en-US"/>
        </w:rPr>
        <w:t>Misija</w:t>
      </w:r>
      <w:r w:rsidRPr="00B427D4">
        <w:rPr>
          <w:b/>
        </w:rPr>
        <w:t xml:space="preserve"> </w:t>
      </w:r>
      <w:r w:rsidRPr="00B427D4">
        <w:rPr>
          <w:lang w:val="en-US"/>
        </w:rPr>
        <w:t>C</w:t>
      </w:r>
      <w:r>
        <w:rPr>
          <w:lang w:val="en-US"/>
        </w:rPr>
        <w:t xml:space="preserve">GO-a </w:t>
      </w:r>
      <w:r w:rsidRPr="00B427D4">
        <w:rPr>
          <w:bCs/>
          <w:lang w:val="en-US"/>
        </w:rPr>
        <w:t>je</w:t>
      </w:r>
      <w:r w:rsidRPr="00B427D4">
        <w:rPr>
          <w:bCs/>
        </w:rPr>
        <w:t xml:space="preserve"> </w:t>
      </w:r>
      <w:r w:rsidRPr="00B427D4">
        <w:rPr>
          <w:bCs/>
          <w:lang w:val="en-US"/>
        </w:rPr>
        <w:t>obrazovanje</w:t>
      </w:r>
      <w:r w:rsidRPr="00B427D4">
        <w:rPr>
          <w:bCs/>
        </w:rPr>
        <w:t xml:space="preserve"> </w:t>
      </w:r>
      <w:r w:rsidRPr="00B427D4">
        <w:rPr>
          <w:bCs/>
          <w:lang w:val="en-US"/>
        </w:rPr>
        <w:t>za</w:t>
      </w:r>
      <w:r w:rsidRPr="00B427D4">
        <w:rPr>
          <w:bCs/>
        </w:rPr>
        <w:t xml:space="preserve"> </w:t>
      </w:r>
      <w:r w:rsidRPr="00B427D4">
        <w:rPr>
          <w:bCs/>
          <w:lang w:val="en-US"/>
        </w:rPr>
        <w:t>demokratiju</w:t>
      </w:r>
      <w:r w:rsidRPr="00B427D4">
        <w:rPr>
          <w:bCs/>
        </w:rPr>
        <w:t xml:space="preserve">, </w:t>
      </w:r>
      <w:r w:rsidRPr="00B427D4">
        <w:rPr>
          <w:bCs/>
          <w:lang w:val="en-US"/>
        </w:rPr>
        <w:t>ljudska</w:t>
      </w:r>
      <w:r w:rsidRPr="00B427D4">
        <w:rPr>
          <w:bCs/>
        </w:rPr>
        <w:t xml:space="preserve"> </w:t>
      </w:r>
      <w:r w:rsidRPr="00B427D4">
        <w:rPr>
          <w:bCs/>
          <w:lang w:val="en-US"/>
        </w:rPr>
        <w:t>prava</w:t>
      </w:r>
      <w:r w:rsidRPr="00B427D4">
        <w:rPr>
          <w:bCs/>
        </w:rPr>
        <w:t xml:space="preserve"> </w:t>
      </w:r>
      <w:r w:rsidRPr="00B427D4">
        <w:rPr>
          <w:bCs/>
          <w:lang w:val="en-US"/>
        </w:rPr>
        <w:t>i</w:t>
      </w:r>
      <w:r w:rsidRPr="00B427D4">
        <w:rPr>
          <w:bCs/>
        </w:rPr>
        <w:t xml:space="preserve"> </w:t>
      </w:r>
      <w:r w:rsidRPr="00B427D4">
        <w:rPr>
          <w:bCs/>
          <w:lang w:val="en-US"/>
        </w:rPr>
        <w:t>evropske</w:t>
      </w:r>
      <w:r w:rsidRPr="00B427D4">
        <w:rPr>
          <w:bCs/>
        </w:rPr>
        <w:t xml:space="preserve"> </w:t>
      </w:r>
      <w:r w:rsidRPr="00B427D4">
        <w:rPr>
          <w:bCs/>
          <w:lang w:val="en-US"/>
        </w:rPr>
        <w:t>integracije</w:t>
      </w:r>
      <w:r w:rsidRPr="00B427D4">
        <w:rPr>
          <w:bCs/>
        </w:rPr>
        <w:t xml:space="preserve"> </w:t>
      </w:r>
      <w:r w:rsidRPr="00B427D4">
        <w:rPr>
          <w:bCs/>
          <w:lang w:val="en-US"/>
        </w:rPr>
        <w:t>u</w:t>
      </w:r>
      <w:r w:rsidRPr="00B427D4">
        <w:rPr>
          <w:bCs/>
        </w:rPr>
        <w:t xml:space="preserve"> </w:t>
      </w:r>
      <w:r w:rsidRPr="00B427D4">
        <w:rPr>
          <w:bCs/>
          <w:lang w:val="en-US"/>
        </w:rPr>
        <w:t>cilju</w:t>
      </w:r>
      <w:r w:rsidRPr="00B427D4">
        <w:rPr>
          <w:bCs/>
        </w:rPr>
        <w:t xml:space="preserve"> </w:t>
      </w:r>
      <w:r w:rsidRPr="00B427D4">
        <w:rPr>
          <w:bCs/>
          <w:lang w:val="en-US"/>
        </w:rPr>
        <w:t>ja</w:t>
      </w:r>
      <w:r w:rsidRPr="00B427D4">
        <w:rPr>
          <w:bCs/>
        </w:rPr>
        <w:t>č</w:t>
      </w:r>
      <w:r w:rsidRPr="00B427D4">
        <w:rPr>
          <w:bCs/>
          <w:lang w:val="en-US"/>
        </w:rPr>
        <w:t>anja</w:t>
      </w:r>
      <w:r w:rsidRPr="00B427D4">
        <w:rPr>
          <w:bCs/>
        </w:rPr>
        <w:t xml:space="preserve"> </w:t>
      </w:r>
      <w:r w:rsidRPr="00B427D4">
        <w:rPr>
          <w:bCs/>
          <w:lang w:val="en-US"/>
        </w:rPr>
        <w:t>civilnog</w:t>
      </w:r>
      <w:r w:rsidRPr="00B427D4">
        <w:rPr>
          <w:bCs/>
        </w:rPr>
        <w:t xml:space="preserve"> </w:t>
      </w:r>
      <w:r w:rsidRPr="00B427D4">
        <w:rPr>
          <w:bCs/>
          <w:lang w:val="en-US"/>
        </w:rPr>
        <w:t>dru</w:t>
      </w:r>
      <w:r w:rsidRPr="00B427D4">
        <w:rPr>
          <w:bCs/>
        </w:rPr>
        <w:t>š</w:t>
      </w:r>
      <w:r w:rsidRPr="00B427D4">
        <w:rPr>
          <w:bCs/>
          <w:lang w:val="en-US"/>
        </w:rPr>
        <w:t>tva</w:t>
      </w:r>
      <w:r w:rsidRPr="00B427D4">
        <w:rPr>
          <w:bCs/>
        </w:rPr>
        <w:t xml:space="preserve"> </w:t>
      </w:r>
      <w:r w:rsidRPr="00B427D4">
        <w:rPr>
          <w:bCs/>
          <w:lang w:val="en-US"/>
        </w:rPr>
        <w:t>zasnovanog</w:t>
      </w:r>
      <w:r w:rsidRPr="00B427D4">
        <w:rPr>
          <w:bCs/>
        </w:rPr>
        <w:t xml:space="preserve"> </w:t>
      </w:r>
      <w:r w:rsidRPr="00B427D4">
        <w:rPr>
          <w:bCs/>
          <w:lang w:val="en-US"/>
        </w:rPr>
        <w:t>na</w:t>
      </w:r>
      <w:r w:rsidRPr="00B427D4">
        <w:rPr>
          <w:bCs/>
        </w:rPr>
        <w:t xml:space="preserve"> </w:t>
      </w:r>
      <w:r w:rsidRPr="00B427D4">
        <w:rPr>
          <w:bCs/>
          <w:lang w:val="en-US"/>
        </w:rPr>
        <w:t>multietni</w:t>
      </w:r>
      <w:r w:rsidRPr="00B427D4">
        <w:rPr>
          <w:bCs/>
        </w:rPr>
        <w:t>č</w:t>
      </w:r>
      <w:r w:rsidRPr="00B427D4">
        <w:rPr>
          <w:bCs/>
          <w:lang w:val="en-US"/>
        </w:rPr>
        <w:t>kim</w:t>
      </w:r>
      <w:r w:rsidRPr="00B427D4">
        <w:rPr>
          <w:bCs/>
        </w:rPr>
        <w:t xml:space="preserve"> </w:t>
      </w:r>
      <w:r w:rsidRPr="00B427D4">
        <w:rPr>
          <w:bCs/>
          <w:lang w:val="en-US"/>
        </w:rPr>
        <w:t>i</w:t>
      </w:r>
      <w:r w:rsidRPr="00B427D4">
        <w:rPr>
          <w:bCs/>
        </w:rPr>
        <w:t xml:space="preserve"> </w:t>
      </w:r>
      <w:r w:rsidRPr="00B427D4">
        <w:rPr>
          <w:bCs/>
          <w:lang w:val="en-US"/>
        </w:rPr>
        <w:t>multikulturalnim</w:t>
      </w:r>
      <w:r w:rsidRPr="00B427D4">
        <w:rPr>
          <w:bCs/>
        </w:rPr>
        <w:t xml:space="preserve"> </w:t>
      </w:r>
      <w:r w:rsidRPr="00B427D4">
        <w:rPr>
          <w:bCs/>
          <w:lang w:val="en-US"/>
        </w:rPr>
        <w:t>vrijednostima</w:t>
      </w:r>
      <w:r w:rsidRPr="00B427D4">
        <w:rPr>
          <w:bCs/>
        </w:rPr>
        <w:t xml:space="preserve">, </w:t>
      </w:r>
      <w:r w:rsidRPr="00B427D4">
        <w:rPr>
          <w:bCs/>
          <w:lang w:val="en-US"/>
        </w:rPr>
        <w:t>sa</w:t>
      </w:r>
      <w:r w:rsidRPr="00B427D4">
        <w:rPr>
          <w:bCs/>
        </w:rPr>
        <w:t xml:space="preserve"> </w:t>
      </w:r>
      <w:r w:rsidRPr="00B427D4">
        <w:rPr>
          <w:bCs/>
          <w:lang w:val="en-US"/>
        </w:rPr>
        <w:t>visokim</w:t>
      </w:r>
      <w:r w:rsidRPr="00B427D4">
        <w:rPr>
          <w:bCs/>
        </w:rPr>
        <w:t xml:space="preserve"> </w:t>
      </w:r>
      <w:r w:rsidRPr="00B427D4">
        <w:rPr>
          <w:bCs/>
          <w:lang w:val="en-US"/>
        </w:rPr>
        <w:t>stepenom</w:t>
      </w:r>
      <w:r w:rsidRPr="00B427D4">
        <w:rPr>
          <w:bCs/>
        </w:rPr>
        <w:t xml:space="preserve"> </w:t>
      </w:r>
      <w:r w:rsidRPr="00B427D4">
        <w:rPr>
          <w:bCs/>
          <w:lang w:val="en-US"/>
        </w:rPr>
        <w:t>u</w:t>
      </w:r>
      <w:r w:rsidRPr="00B427D4">
        <w:rPr>
          <w:bCs/>
        </w:rPr>
        <w:t>č</w:t>
      </w:r>
      <w:r w:rsidRPr="00B427D4">
        <w:rPr>
          <w:bCs/>
          <w:lang w:val="en-US"/>
        </w:rPr>
        <w:t>e</w:t>
      </w:r>
      <w:r w:rsidRPr="00B427D4">
        <w:rPr>
          <w:bCs/>
        </w:rPr>
        <w:t>šć</w:t>
      </w:r>
      <w:r w:rsidRPr="00B427D4">
        <w:rPr>
          <w:bCs/>
          <w:lang w:val="en-US"/>
        </w:rPr>
        <w:t>a</w:t>
      </w:r>
      <w:r w:rsidRPr="00B427D4">
        <w:rPr>
          <w:bCs/>
        </w:rPr>
        <w:t xml:space="preserve"> </w:t>
      </w:r>
      <w:r w:rsidRPr="00B427D4">
        <w:rPr>
          <w:bCs/>
          <w:lang w:val="en-US"/>
        </w:rPr>
        <w:t>gra</w:t>
      </w:r>
      <w:r w:rsidRPr="00B427D4">
        <w:rPr>
          <w:bCs/>
        </w:rPr>
        <w:t>đ</w:t>
      </w:r>
      <w:r w:rsidRPr="00B427D4">
        <w:rPr>
          <w:bCs/>
          <w:lang w:val="en-US"/>
        </w:rPr>
        <w:t>ana</w:t>
      </w:r>
      <w:r w:rsidRPr="00B427D4">
        <w:rPr>
          <w:bCs/>
        </w:rPr>
        <w:t xml:space="preserve"> </w:t>
      </w:r>
      <w:r w:rsidRPr="00B427D4">
        <w:rPr>
          <w:bCs/>
          <w:lang w:val="en-US"/>
        </w:rPr>
        <w:t>u</w:t>
      </w:r>
      <w:r w:rsidRPr="00B427D4">
        <w:rPr>
          <w:bCs/>
        </w:rPr>
        <w:t xml:space="preserve"> </w:t>
      </w:r>
      <w:r w:rsidRPr="00B427D4">
        <w:rPr>
          <w:bCs/>
          <w:lang w:val="en-US"/>
        </w:rPr>
        <w:t>procesima</w:t>
      </w:r>
      <w:r w:rsidRPr="00B427D4">
        <w:rPr>
          <w:bCs/>
        </w:rPr>
        <w:t xml:space="preserve"> </w:t>
      </w:r>
      <w:r w:rsidRPr="00B427D4">
        <w:rPr>
          <w:bCs/>
          <w:lang w:val="en-US"/>
        </w:rPr>
        <w:t>dono</w:t>
      </w:r>
      <w:r w:rsidRPr="00B427D4">
        <w:rPr>
          <w:bCs/>
        </w:rPr>
        <w:t>š</w:t>
      </w:r>
      <w:r w:rsidRPr="00B427D4">
        <w:rPr>
          <w:bCs/>
          <w:lang w:val="en-US"/>
        </w:rPr>
        <w:t>enja</w:t>
      </w:r>
      <w:r w:rsidRPr="00B427D4">
        <w:rPr>
          <w:bCs/>
        </w:rPr>
        <w:t xml:space="preserve"> </w:t>
      </w:r>
      <w:r w:rsidRPr="00B427D4">
        <w:rPr>
          <w:bCs/>
          <w:lang w:val="en-US"/>
        </w:rPr>
        <w:t>odluka</w:t>
      </w:r>
      <w:r w:rsidRPr="00B427D4">
        <w:rPr>
          <w:bCs/>
        </w:rPr>
        <w:t>.</w:t>
      </w:r>
    </w:p>
    <w:p w:rsidR="001F173B" w:rsidRPr="00B427D4" w:rsidRDefault="001F173B" w:rsidP="001F173B">
      <w:pPr>
        <w:jc w:val="both"/>
        <w:rPr>
          <w:lang w:val="pl-PL"/>
        </w:rPr>
      </w:pPr>
      <w:r w:rsidRPr="00B427D4">
        <w:rPr>
          <w:b/>
          <w:bCs/>
          <w:lang w:val="pl-PL"/>
        </w:rPr>
        <w:t>C</w:t>
      </w:r>
      <w:r w:rsidRPr="00B427D4">
        <w:rPr>
          <w:b/>
          <w:lang w:val="pl-PL"/>
        </w:rPr>
        <w:t xml:space="preserve">iljevi </w:t>
      </w:r>
      <w:r w:rsidRPr="00B427D4">
        <w:rPr>
          <w:lang w:val="pl-PL"/>
        </w:rPr>
        <w:t>Centra za građansko obrazovanje su:</w:t>
      </w:r>
    </w:p>
    <w:p w:rsidR="001F173B" w:rsidRPr="00B427D4" w:rsidRDefault="001F173B" w:rsidP="001F173B">
      <w:pPr>
        <w:numPr>
          <w:ilvl w:val="0"/>
          <w:numId w:val="21"/>
        </w:numPr>
        <w:jc w:val="both"/>
      </w:pPr>
      <w:r w:rsidRPr="00B427D4">
        <w:t>unaprijeđenje obrazovanja u oblasti demokratije, građanskog društva, ljudskih prava i evropskih integracija;</w:t>
      </w:r>
    </w:p>
    <w:p w:rsidR="001F173B" w:rsidRPr="00B427D4" w:rsidRDefault="001F173B" w:rsidP="001F173B">
      <w:pPr>
        <w:numPr>
          <w:ilvl w:val="0"/>
          <w:numId w:val="21"/>
        </w:numPr>
        <w:jc w:val="both"/>
      </w:pPr>
      <w:r w:rsidRPr="00B427D4">
        <w:lastRenderedPageBreak/>
        <w:t xml:space="preserve">učestvovanje u stvaranju i razvoju građanskog, multietničkog i multikulturalnog društva u Crnoj Gori;  </w:t>
      </w:r>
    </w:p>
    <w:p w:rsidR="001F173B" w:rsidRPr="00B427D4" w:rsidRDefault="001F173B" w:rsidP="001F173B">
      <w:pPr>
        <w:numPr>
          <w:ilvl w:val="0"/>
          <w:numId w:val="21"/>
        </w:numPr>
        <w:jc w:val="both"/>
      </w:pPr>
      <w:r w:rsidRPr="00B427D4">
        <w:t>obrazovanje građana za aktivno učešće i doprinos u izgradnji otvorenog demokratskog društva;</w:t>
      </w:r>
    </w:p>
    <w:p w:rsidR="001F173B" w:rsidRPr="00B427D4" w:rsidRDefault="001F173B" w:rsidP="001F173B">
      <w:pPr>
        <w:numPr>
          <w:ilvl w:val="0"/>
          <w:numId w:val="21"/>
        </w:numPr>
        <w:jc w:val="both"/>
      </w:pPr>
      <w:r w:rsidRPr="00B427D4">
        <w:t>istraživanje, analiza i javno zastupanje rješenja koja vode izgradnji građanskog društva;</w:t>
      </w:r>
    </w:p>
    <w:p w:rsidR="001F173B" w:rsidRPr="00B427D4" w:rsidRDefault="001F173B" w:rsidP="001F173B">
      <w:pPr>
        <w:numPr>
          <w:ilvl w:val="0"/>
          <w:numId w:val="21"/>
        </w:numPr>
        <w:jc w:val="both"/>
      </w:pPr>
      <w:r w:rsidRPr="00B427D4">
        <w:t>ohrabrivanje građanskih inicijativa.</w:t>
      </w:r>
    </w:p>
    <w:p w:rsidR="001F173B" w:rsidRDefault="001F173B" w:rsidP="001F173B">
      <w:pPr>
        <w:ind w:firstLine="360"/>
        <w:jc w:val="both"/>
      </w:pPr>
      <w:r w:rsidRPr="00365783">
        <w:rPr>
          <w:b/>
        </w:rPr>
        <w:t>Glavni programi CGO-a su</w:t>
      </w:r>
      <w:r w:rsidRPr="00B427D4">
        <w:t>: demokratija, ljudska prava, evropske integracije i aktivno gra</w:t>
      </w:r>
      <w:r w:rsidRPr="00B427D4">
        <w:rPr>
          <w:lang w:val="pl-PL"/>
        </w:rPr>
        <w:t>đanstvo, u okviru kojih funkcioni</w:t>
      </w:r>
      <w:r w:rsidRPr="00B427D4">
        <w:t>šu brojni potprogrami.</w:t>
      </w:r>
    </w:p>
    <w:p w:rsidR="001F173B" w:rsidRPr="00C97410" w:rsidRDefault="001F173B" w:rsidP="001F173B">
      <w:pPr>
        <w:pStyle w:val="NormalWeb"/>
        <w:ind w:firstLine="360"/>
        <w:jc w:val="both"/>
      </w:pPr>
      <w:r>
        <w:t>CGO se fokusira na neformalno obrazovanje i u tom okviru ima veoma prepoznate i razvijene programe za različite kategorije građana, uključujući i donosioce odluka, kao što su</w:t>
      </w:r>
      <w:r w:rsidRPr="00C97410">
        <w:t xml:space="preserve">: </w:t>
      </w:r>
      <w:r>
        <w:rPr>
          <w:i/>
        </w:rPr>
        <w:t>Škola demokratije</w:t>
      </w:r>
      <w:r>
        <w:t xml:space="preserve"> (XVIII</w:t>
      </w:r>
      <w:r w:rsidRPr="00C97410">
        <w:t xml:space="preserve"> genera</w:t>
      </w:r>
      <w:r>
        <w:t>cija trenutno pohađa</w:t>
      </w:r>
      <w:r w:rsidRPr="00C97410">
        <w:t xml:space="preserve">), </w:t>
      </w:r>
      <w:r>
        <w:rPr>
          <w:i/>
        </w:rPr>
        <w:t>Škola evropskih integracija</w:t>
      </w:r>
      <w:r w:rsidRPr="00C97410">
        <w:t xml:space="preserve"> (</w:t>
      </w:r>
      <w:r>
        <w:t>X</w:t>
      </w:r>
      <w:r w:rsidRPr="00C97410">
        <w:t xml:space="preserve"> genera</w:t>
      </w:r>
      <w:r>
        <w:t>cija</w:t>
      </w:r>
      <w:r w:rsidRPr="00C97410">
        <w:t xml:space="preserve"> </w:t>
      </w:r>
      <w:r>
        <w:t>u Podgorici i</w:t>
      </w:r>
      <w:r w:rsidRPr="00C97410">
        <w:t xml:space="preserve"> </w:t>
      </w:r>
      <w:r>
        <w:t>3</w:t>
      </w:r>
      <w:r w:rsidRPr="00C97410">
        <w:t xml:space="preserve"> genera</w:t>
      </w:r>
      <w:r>
        <w:t>cije Regionalne škole evropskih integracija završene</w:t>
      </w:r>
      <w:r w:rsidRPr="00C97410">
        <w:t xml:space="preserve">), </w:t>
      </w:r>
      <w:r>
        <w:rPr>
          <w:i/>
        </w:rPr>
        <w:t>Škola mladog liderstva</w:t>
      </w:r>
      <w:r w:rsidRPr="00C97410">
        <w:t xml:space="preserve"> (V</w:t>
      </w:r>
      <w:r>
        <w:t>I</w:t>
      </w:r>
      <w:r w:rsidRPr="00C97410">
        <w:t xml:space="preserve"> genera</w:t>
      </w:r>
      <w:r>
        <w:t>cija</w:t>
      </w:r>
      <w:r w:rsidRPr="00C97410">
        <w:t xml:space="preserve">), </w:t>
      </w:r>
      <w:r>
        <w:rPr>
          <w:i/>
        </w:rPr>
        <w:t>Škola ljudskih prava</w:t>
      </w:r>
      <w:r w:rsidRPr="00C97410">
        <w:t xml:space="preserve"> (</w:t>
      </w:r>
      <w:r>
        <w:t>XII generacija)</w:t>
      </w:r>
      <w:r w:rsidRPr="00C97410">
        <w:t xml:space="preserve">, </w:t>
      </w:r>
      <w:r>
        <w:t>kao i Forum škola evropskih integracija</w:t>
      </w:r>
      <w:r w:rsidRPr="00C97410">
        <w:t xml:space="preserve"> (</w:t>
      </w:r>
      <w:r>
        <w:t>preko</w:t>
      </w:r>
      <w:r w:rsidRPr="00C97410">
        <w:t xml:space="preserve"> 20 </w:t>
      </w:r>
      <w:r>
        <w:t xml:space="preserve">foruma je održano u </w:t>
      </w:r>
      <w:r w:rsidRPr="00C97410">
        <w:t>Podgoric</w:t>
      </w:r>
      <w:r>
        <w:t>i</w:t>
      </w:r>
      <w:r w:rsidRPr="00C97410">
        <w:t xml:space="preserve">). </w:t>
      </w:r>
      <w:r>
        <w:t>Pored toga, razvijeni su program u oblasti građanskog obrazovanja čije su ciljne grupe nastavnici građanskog vaspitanja</w:t>
      </w:r>
      <w:r w:rsidRPr="00C97410">
        <w:t>,</w:t>
      </w:r>
      <w:r>
        <w:t xml:space="preserve"> zatim</w:t>
      </w:r>
      <w:r w:rsidRPr="00C97410">
        <w:t xml:space="preserve"> </w:t>
      </w:r>
      <w:r>
        <w:rPr>
          <w:i/>
        </w:rPr>
        <w:t>korupcija u obrazovanju sa akcentom na visoko obrazovanje</w:t>
      </w:r>
      <w:r w:rsidRPr="00C97410">
        <w:t xml:space="preserve">, </w:t>
      </w:r>
      <w:r w:rsidRPr="00C7582E">
        <w:rPr>
          <w:i/>
        </w:rPr>
        <w:t>promo</w:t>
      </w:r>
      <w:r>
        <w:rPr>
          <w:i/>
        </w:rPr>
        <w:t>cija ljudskih prava i tranzicione pravde</w:t>
      </w:r>
      <w:r w:rsidRPr="00C7582E">
        <w:rPr>
          <w:i/>
        </w:rPr>
        <w:t xml:space="preserve"> </w:t>
      </w:r>
      <w:r w:rsidRPr="00C97410">
        <w:t>(V Forum o</w:t>
      </w:r>
      <w:r>
        <w:t xml:space="preserve"> tranzicionoj pravdi u postjugoslovenskim državama</w:t>
      </w:r>
      <w:r w:rsidRPr="00C97410">
        <w:t xml:space="preserve">, </w:t>
      </w:r>
      <w:r>
        <w:t xml:space="preserve">koji je organizovao CGO u saradnji sa HRA, okupio je oko </w:t>
      </w:r>
      <w:r w:rsidRPr="00C97410">
        <w:t xml:space="preserve">400 </w:t>
      </w:r>
      <w:r>
        <w:t>učesnika iz ovih zemalja a održan je u maju 2009. u Budvi</w:t>
      </w:r>
      <w:r w:rsidRPr="00C97410">
        <w:t xml:space="preserve">), </w:t>
      </w:r>
      <w:r>
        <w:t>kao i različiti projekti koji se odnose na evropske poslove sa regionalnim ili EU partnerima</w:t>
      </w:r>
      <w:r w:rsidRPr="00C97410">
        <w:t xml:space="preserve">. </w:t>
      </w:r>
      <w:r>
        <w:t xml:space="preserve"> </w:t>
      </w:r>
      <w:r w:rsidRPr="00C97410">
        <w:t>Cent</w:t>
      </w:r>
      <w:r>
        <w:t>a</w:t>
      </w:r>
      <w:r w:rsidRPr="00C97410">
        <w:t>r</w:t>
      </w:r>
      <w:r>
        <w:t xml:space="preserve"> ima razvijenu izdavačku djelatnost i do sada je </w:t>
      </w:r>
      <w:r w:rsidRPr="00C97410">
        <w:t>1</w:t>
      </w:r>
      <w:r>
        <w:t>9</w:t>
      </w:r>
      <w:r w:rsidRPr="00C97410">
        <w:t xml:space="preserve"> publi</w:t>
      </w:r>
      <w:r>
        <w:t xml:space="preserve">kacija objavljeno u periodu </w:t>
      </w:r>
      <w:r w:rsidRPr="00C97410">
        <w:t xml:space="preserve">2004 </w:t>
      </w:r>
      <w:r>
        <w:t>do</w:t>
      </w:r>
      <w:r w:rsidRPr="00C97410">
        <w:t xml:space="preserve"> 20</w:t>
      </w:r>
      <w:r>
        <w:t>10</w:t>
      </w:r>
      <w:r w:rsidRPr="00C97410">
        <w:t xml:space="preserve">, </w:t>
      </w:r>
      <w:r>
        <w:t xml:space="preserve"> dok je novih 6 publikacija u pripremi tokom </w:t>
      </w:r>
      <w:r w:rsidRPr="00C97410">
        <w:t>20</w:t>
      </w:r>
      <w:r>
        <w:t>11</w:t>
      </w:r>
      <w:r w:rsidRPr="00C97410">
        <w:t>.</w:t>
      </w:r>
    </w:p>
    <w:p w:rsidR="001F173B" w:rsidRDefault="001F173B" w:rsidP="001F173B">
      <w:pPr>
        <w:ind w:firstLine="720"/>
        <w:jc w:val="both"/>
      </w:pPr>
      <w:r w:rsidRPr="00B427D4">
        <w:t xml:space="preserve">CGO ima razvijenu saradnju sa brojnim NVO u Crnoj Gori i regionu. Pored toga, razvijena je programska i projektna saradnja sa </w:t>
      </w:r>
      <w:r>
        <w:t>Ministarstvom</w:t>
      </w:r>
      <w:r w:rsidRPr="00B427D4">
        <w:t xml:space="preserve"> za </w:t>
      </w:r>
      <w:r>
        <w:t xml:space="preserve">vanjske poslove i </w:t>
      </w:r>
      <w:r w:rsidRPr="00B427D4">
        <w:t xml:space="preserve">evropske integracije, Zavodom za školstvo, </w:t>
      </w:r>
      <w:r>
        <w:t>Ministarstvom za ljudska i manjinska prava, brojnim fakultetima UCG i privatnim univerzitetima</w:t>
      </w:r>
      <w:r w:rsidRPr="00B427D4">
        <w:t xml:space="preserve">, Gradskim pozorištem, </w:t>
      </w:r>
      <w:r>
        <w:t xml:space="preserve">KIC „Budo Tomović“, </w:t>
      </w:r>
      <w:r w:rsidRPr="00B427D4">
        <w:t>itd.</w:t>
      </w:r>
    </w:p>
    <w:p w:rsidR="001F173B" w:rsidRPr="00B427D4" w:rsidRDefault="001F173B" w:rsidP="001F173B">
      <w:pPr>
        <w:jc w:val="both"/>
      </w:pPr>
      <w:r w:rsidRPr="00B427D4">
        <w:tab/>
        <w:t>Naši dosadašnji donatori: fondacija Friedrich Ebert, fondacija Institut za otvoreno društvo – Predstavništvo u Crnoj Gori, Savjet Evrope, Evropska komisija, Organizacija za evropsku bezbijednost i saradnju (OEBS), Opština Podgorica, UNDP, Kraljevska norveška ambasada, Kraljevska holandska ambasada, USAID, Skupština CG, Komisija za raspodjelu dijela prihoda od igara na sreću, SIDA, Britanski Foreign Office, Njema</w:t>
      </w:r>
      <w:r w:rsidRPr="00B427D4">
        <w:rPr>
          <w:bCs/>
        </w:rPr>
        <w:t xml:space="preserve">čko ministarstvo spoljnih poslova, fondacija Heinrich Bell, </w:t>
      </w:r>
      <w:r>
        <w:rPr>
          <w:bCs/>
        </w:rPr>
        <w:t xml:space="preserve">ERSTE fondacija, Robert Bosch fondacija, GMF, Evropski fond za Balkan, </w:t>
      </w:r>
      <w:r w:rsidRPr="00B427D4">
        <w:rPr>
          <w:bCs/>
        </w:rPr>
        <w:t>itd</w:t>
      </w:r>
      <w:r w:rsidRPr="00B427D4">
        <w:t>.</w:t>
      </w:r>
    </w:p>
    <w:p w:rsidR="001F173B" w:rsidRPr="00B427D4" w:rsidRDefault="001F173B" w:rsidP="001F173B">
      <w:pPr>
        <w:ind w:firstLine="720"/>
        <w:jc w:val="both"/>
      </w:pPr>
      <w:r w:rsidRPr="00B427D4">
        <w:t>CGO je član CIVICUS-a</w:t>
      </w:r>
      <w:r w:rsidRPr="00B427D4">
        <w:rPr>
          <w:lang w:eastAsia="en-GB"/>
        </w:rPr>
        <w:t xml:space="preserve"> svjetskog saveza za građansku participaciju koji okuplja oko 1000 članova civilnog društva iz čitavog svijeta. </w:t>
      </w:r>
      <w:r>
        <w:rPr>
          <w:lang w:eastAsia="en-GB"/>
        </w:rPr>
        <w:t xml:space="preserve">Na regionalnom nivou, CGO je član Koalicije za REKOM. Na nacionalnom nivou, </w:t>
      </w:r>
      <w:r w:rsidRPr="00B427D4">
        <w:t>CGO je jedan od osnivača i aktivni član najšire postojeće koalicije nevladinih organizacija u Crnoj Gori „Saradnjom do cilja“.</w:t>
      </w:r>
    </w:p>
    <w:p w:rsidR="001F173B" w:rsidRPr="00B427D4" w:rsidRDefault="001F173B" w:rsidP="001F173B">
      <w:pPr>
        <w:ind w:firstLine="720"/>
        <w:jc w:val="both"/>
      </w:pPr>
      <w:r w:rsidRPr="00B427D4">
        <w:t xml:space="preserve">Ukoliko imate bilo kakvih dodatnih pitanja oko samog Centra, biće nam zadovoljstvo da na njih odgovorimo. Slobodno nas kontaktirajte na: </w:t>
      </w:r>
      <w:hyperlink r:id="rId10" w:history="1">
        <w:r w:rsidRPr="00B427D4">
          <w:rPr>
            <w:rStyle w:val="Hyperlink"/>
          </w:rPr>
          <w:t>info@</w:t>
        </w:r>
        <w:r w:rsidRPr="00B427D4">
          <w:rPr>
            <w:rStyle w:val="Hyperlink"/>
            <w:lang w:val="pl-PL"/>
          </w:rPr>
          <w:t>cgo-cce</w:t>
        </w:r>
        <w:r w:rsidRPr="00B427D4">
          <w:rPr>
            <w:rStyle w:val="Hyperlink"/>
          </w:rPr>
          <w:t>.org</w:t>
        </w:r>
      </w:hyperlink>
      <w:r w:rsidRPr="00B427D4">
        <w:t xml:space="preserve"> ili </w:t>
      </w:r>
      <w:r w:rsidRPr="00B427D4">
        <w:rPr>
          <w:lang w:val="pl-PL"/>
        </w:rPr>
        <w:t>posjetite</w:t>
      </w:r>
      <w:r w:rsidRPr="00B427D4">
        <w:t xml:space="preserve"> </w:t>
      </w:r>
      <w:r w:rsidRPr="00B427D4">
        <w:rPr>
          <w:lang w:val="pl-PL"/>
        </w:rPr>
        <w:t>nas</w:t>
      </w:r>
      <w:r w:rsidRPr="00B427D4">
        <w:t xml:space="preserve"> </w:t>
      </w:r>
      <w:r w:rsidRPr="00B427D4">
        <w:rPr>
          <w:lang w:val="pl-PL"/>
        </w:rPr>
        <w:t>web</w:t>
      </w:r>
      <w:r w:rsidRPr="00B427D4">
        <w:t xml:space="preserve"> </w:t>
      </w:r>
      <w:r w:rsidRPr="00B427D4">
        <w:rPr>
          <w:lang w:val="pl-PL"/>
        </w:rPr>
        <w:t>site</w:t>
      </w:r>
      <w:r w:rsidRPr="00B427D4">
        <w:t xml:space="preserve"> </w:t>
      </w:r>
      <w:hyperlink r:id="rId11" w:history="1">
        <w:r w:rsidRPr="00B427D4">
          <w:rPr>
            <w:rStyle w:val="Hyperlink"/>
            <w:lang w:val="pl-PL"/>
          </w:rPr>
          <w:t>www</w:t>
        </w:r>
        <w:r w:rsidRPr="00B427D4">
          <w:rPr>
            <w:rStyle w:val="Hyperlink"/>
          </w:rPr>
          <w:t>.</w:t>
        </w:r>
        <w:r w:rsidRPr="00B427D4">
          <w:rPr>
            <w:rStyle w:val="Hyperlink"/>
            <w:lang w:val="pl-PL"/>
          </w:rPr>
          <w:t>cgo-cce.org</w:t>
        </w:r>
      </w:hyperlink>
      <w:r w:rsidRPr="00B427D4">
        <w:t xml:space="preserve"> </w:t>
      </w:r>
      <w:r w:rsidRPr="00B427D4">
        <w:rPr>
          <w:lang w:val="pl-PL"/>
        </w:rPr>
        <w:t>gdje</w:t>
      </w:r>
      <w:r w:rsidRPr="00B427D4">
        <w:t xml:space="preserve"> </w:t>
      </w:r>
      <w:r w:rsidRPr="00B427D4">
        <w:rPr>
          <w:lang w:val="pl-PL"/>
        </w:rPr>
        <w:t>mo</w:t>
      </w:r>
      <w:r w:rsidRPr="00B427D4">
        <w:t>ž</w:t>
      </w:r>
      <w:r w:rsidRPr="00B427D4">
        <w:rPr>
          <w:lang w:val="pl-PL"/>
        </w:rPr>
        <w:t>ete</w:t>
      </w:r>
      <w:r w:rsidRPr="00B427D4">
        <w:t xml:space="preserve"> </w:t>
      </w:r>
      <w:r w:rsidRPr="00B427D4">
        <w:rPr>
          <w:lang w:val="pl-PL"/>
        </w:rPr>
        <w:t>na</w:t>
      </w:r>
      <w:r w:rsidRPr="00B427D4">
        <w:t>ć</w:t>
      </w:r>
      <w:r w:rsidRPr="00B427D4">
        <w:rPr>
          <w:lang w:val="pl-PL"/>
        </w:rPr>
        <w:t>i</w:t>
      </w:r>
      <w:r w:rsidRPr="00B427D4">
        <w:t xml:space="preserve"> </w:t>
      </w:r>
      <w:r w:rsidRPr="00B427D4">
        <w:rPr>
          <w:lang w:val="pl-PL"/>
        </w:rPr>
        <w:t>vi</w:t>
      </w:r>
      <w:r w:rsidRPr="00B427D4">
        <w:t>š</w:t>
      </w:r>
      <w:r w:rsidRPr="00B427D4">
        <w:rPr>
          <w:lang w:val="pl-PL"/>
        </w:rPr>
        <w:t>e</w:t>
      </w:r>
      <w:r w:rsidRPr="00B427D4">
        <w:t xml:space="preserve"> </w:t>
      </w:r>
      <w:r w:rsidRPr="00B427D4">
        <w:rPr>
          <w:lang w:val="pl-PL"/>
        </w:rPr>
        <w:t>o</w:t>
      </w:r>
      <w:r w:rsidRPr="00B427D4">
        <w:t xml:space="preserve"> </w:t>
      </w:r>
      <w:r w:rsidRPr="00B427D4">
        <w:rPr>
          <w:lang w:val="pl-PL"/>
        </w:rPr>
        <w:t>na</w:t>
      </w:r>
      <w:r w:rsidRPr="00B427D4">
        <w:t>š</w:t>
      </w:r>
      <w:r w:rsidRPr="00B427D4">
        <w:rPr>
          <w:lang w:val="pl-PL"/>
        </w:rPr>
        <w:t>im</w:t>
      </w:r>
      <w:r w:rsidRPr="00B427D4">
        <w:t xml:space="preserve"> </w:t>
      </w:r>
      <w:r w:rsidRPr="00B427D4">
        <w:rPr>
          <w:lang w:val="pl-PL"/>
        </w:rPr>
        <w:t>programima</w:t>
      </w:r>
      <w:r w:rsidRPr="00B427D4">
        <w:t>, osoblju, partnerima, i druge vezane informacije.</w:t>
      </w:r>
    </w:p>
    <w:p w:rsidR="001F173B" w:rsidRDefault="001F173B">
      <w:pPr>
        <w:rPr>
          <w:rFonts w:ascii="Arial" w:hAnsi="Arial" w:cs="Arial"/>
          <w:sz w:val="22"/>
          <w:szCs w:val="22"/>
          <w:lang w:val="pl-PL"/>
        </w:rPr>
      </w:pPr>
      <w:r>
        <w:rPr>
          <w:rFonts w:ascii="Arial" w:hAnsi="Arial" w:cs="Arial"/>
          <w:sz w:val="22"/>
          <w:szCs w:val="22"/>
          <w:lang w:val="pl-PL"/>
        </w:rPr>
        <w:br w:type="page"/>
      </w:r>
    </w:p>
    <w:p w:rsidR="001F173B" w:rsidRPr="009A7C8E" w:rsidRDefault="001F173B" w:rsidP="001F173B">
      <w:pPr>
        <w:rPr>
          <w:rFonts w:ascii="Arial" w:hAnsi="Arial" w:cs="Arial"/>
          <w:sz w:val="22"/>
          <w:szCs w:val="22"/>
          <w:lang w:val="pl-PL"/>
        </w:rPr>
      </w:pPr>
    </w:p>
    <w:p w:rsidR="001F173B" w:rsidRPr="0042466F" w:rsidRDefault="001F173B" w:rsidP="001F173B">
      <w:pPr>
        <w:ind w:left="360"/>
        <w:rPr>
          <w:rFonts w:ascii="Arial" w:hAnsi="Arial" w:cs="Arial"/>
          <w:sz w:val="22"/>
          <w:szCs w:val="22"/>
          <w:lang w:val="pl-PL"/>
        </w:rPr>
      </w:pPr>
    </w:p>
    <w:p w:rsidR="00614FEF" w:rsidRDefault="00614FEF" w:rsidP="00614FEF">
      <w:pPr>
        <w:tabs>
          <w:tab w:val="left" w:pos="-720"/>
        </w:tabs>
        <w:suppressAutoHyphens/>
        <w:jc w:val="both"/>
        <w:rPr>
          <w:b/>
          <w:spacing w:val="-2"/>
          <w:lang w:val="sl-SI"/>
        </w:rPr>
      </w:pPr>
      <w:r>
        <w:rPr>
          <w:b/>
          <w:spacing w:val="-2"/>
          <w:lang w:val="sl-SI"/>
        </w:rPr>
        <w:t>U prilog prijedlogu projekta treba dostaviti:</w:t>
      </w:r>
    </w:p>
    <w:p w:rsidR="00890F8E" w:rsidRDefault="00890F8E" w:rsidP="00614FEF">
      <w:pPr>
        <w:tabs>
          <w:tab w:val="left" w:pos="-720"/>
        </w:tabs>
        <w:suppressAutoHyphens/>
        <w:jc w:val="both"/>
        <w:rPr>
          <w:b/>
          <w:spacing w:val="-2"/>
          <w:lang w:val="sl-SI"/>
        </w:rPr>
      </w:pPr>
    </w:p>
    <w:p w:rsidR="00890F8E" w:rsidRPr="00B946E1" w:rsidRDefault="00614FEF" w:rsidP="00890F8E">
      <w:pPr>
        <w:numPr>
          <w:ilvl w:val="1"/>
          <w:numId w:val="6"/>
        </w:numPr>
        <w:tabs>
          <w:tab w:val="left" w:pos="-720"/>
        </w:tabs>
        <w:suppressAutoHyphens/>
        <w:jc w:val="both"/>
        <w:rPr>
          <w:spacing w:val="-2"/>
          <w:lang w:val="sl-SI"/>
        </w:rPr>
      </w:pPr>
      <w:r w:rsidRPr="00B946E1">
        <w:rPr>
          <w:spacing w:val="-2"/>
          <w:lang w:val="sl-SI"/>
        </w:rPr>
        <w:t xml:space="preserve">kopiju rješenja o registraciji NVO kojom </w:t>
      </w:r>
      <w:r w:rsidR="00253D50">
        <w:rPr>
          <w:spacing w:val="-2"/>
          <w:lang w:val="sl-SI"/>
        </w:rPr>
        <w:t xml:space="preserve">se </w:t>
      </w:r>
      <w:r w:rsidRPr="00B946E1">
        <w:rPr>
          <w:spacing w:val="-2"/>
          <w:lang w:val="sl-SI"/>
        </w:rPr>
        <w:t>potvrđuje da je registrovana prije dana objavljivanja Konkursa</w:t>
      </w:r>
      <w:r w:rsidR="00890F8E">
        <w:rPr>
          <w:spacing w:val="-2"/>
          <w:lang w:val="sl-SI"/>
        </w:rPr>
        <w:t>, a za elektronske komercijalne medije fotokpiju dozvole za prenos i emitovanje radiodifuznih signala izdate od strane nadle</w:t>
      </w:r>
      <w:r w:rsidR="00890F8E">
        <w:rPr>
          <w:spacing w:val="-2"/>
        </w:rPr>
        <w:t>žnog organa;</w:t>
      </w:r>
    </w:p>
    <w:p w:rsidR="00614FEF" w:rsidRDefault="00614FEF" w:rsidP="00614FEF">
      <w:pPr>
        <w:numPr>
          <w:ilvl w:val="1"/>
          <w:numId w:val="6"/>
        </w:numPr>
        <w:tabs>
          <w:tab w:val="left" w:pos="-720"/>
        </w:tabs>
        <w:suppressAutoHyphens/>
        <w:jc w:val="both"/>
        <w:rPr>
          <w:spacing w:val="-2"/>
          <w:lang w:val="sl-SI"/>
        </w:rPr>
      </w:pPr>
      <w:r w:rsidRPr="00B946E1">
        <w:rPr>
          <w:spacing w:val="-2"/>
          <w:lang w:val="sl-SI"/>
        </w:rPr>
        <w:t>dokaz o predaji završnog računa ukoliko je organizacija imala projektna ili druga sredstva u prethodnoj godini</w:t>
      </w:r>
      <w:r w:rsidR="00890F8E">
        <w:rPr>
          <w:spacing w:val="-2"/>
          <w:lang w:val="sl-SI"/>
        </w:rPr>
        <w:t>;</w:t>
      </w:r>
    </w:p>
    <w:p w:rsidR="00890F8E" w:rsidRDefault="00890F8E" w:rsidP="00614FEF">
      <w:pPr>
        <w:numPr>
          <w:ilvl w:val="1"/>
          <w:numId w:val="6"/>
        </w:numPr>
        <w:tabs>
          <w:tab w:val="left" w:pos="-720"/>
        </w:tabs>
        <w:suppressAutoHyphens/>
        <w:jc w:val="both"/>
        <w:rPr>
          <w:spacing w:val="-2"/>
          <w:lang w:val="sl-SI"/>
        </w:rPr>
      </w:pPr>
      <w:r>
        <w:rPr>
          <w:spacing w:val="-2"/>
          <w:lang w:val="sl-SI"/>
        </w:rPr>
        <w:t>izvještaj o realizaciji sredstava dodijeljenih odlukom komisije za prethodnu godinu;</w:t>
      </w:r>
    </w:p>
    <w:p w:rsidR="00890F8E" w:rsidRPr="00B946E1" w:rsidRDefault="00890F8E" w:rsidP="00614FEF">
      <w:pPr>
        <w:numPr>
          <w:ilvl w:val="1"/>
          <w:numId w:val="6"/>
        </w:numPr>
        <w:tabs>
          <w:tab w:val="left" w:pos="-720"/>
        </w:tabs>
        <w:suppressAutoHyphens/>
        <w:jc w:val="both"/>
        <w:rPr>
          <w:spacing w:val="-2"/>
          <w:lang w:val="sl-SI"/>
        </w:rPr>
      </w:pPr>
      <w:r>
        <w:rPr>
          <w:spacing w:val="-2"/>
          <w:lang w:val="sl-SI"/>
        </w:rPr>
        <w:t>preporuke stručnjaka iz oblasti kandidovanog projekta;</w:t>
      </w:r>
    </w:p>
    <w:p w:rsidR="00614FEF" w:rsidRDefault="00614FEF" w:rsidP="00614FEF">
      <w:pPr>
        <w:numPr>
          <w:ilvl w:val="1"/>
          <w:numId w:val="6"/>
        </w:numPr>
        <w:tabs>
          <w:tab w:val="left" w:pos="-720"/>
        </w:tabs>
        <w:suppressAutoHyphens/>
        <w:jc w:val="both"/>
        <w:rPr>
          <w:spacing w:val="-2"/>
          <w:lang w:val="sl-SI"/>
        </w:rPr>
      </w:pPr>
      <w:r w:rsidRPr="00B946E1">
        <w:rPr>
          <w:spacing w:val="-2"/>
          <w:lang w:val="sl-SI"/>
        </w:rPr>
        <w:t>izjav</w:t>
      </w:r>
      <w:r w:rsidR="00253D50">
        <w:rPr>
          <w:spacing w:val="-2"/>
          <w:lang w:val="sl-SI"/>
        </w:rPr>
        <w:t xml:space="preserve">a organizacije </w:t>
      </w:r>
      <w:r w:rsidRPr="00B946E1">
        <w:rPr>
          <w:spacing w:val="-2"/>
          <w:lang w:val="sl-SI"/>
        </w:rPr>
        <w:t xml:space="preserve">da za </w:t>
      </w:r>
      <w:r w:rsidR="00253D50">
        <w:rPr>
          <w:spacing w:val="-2"/>
          <w:lang w:val="sl-SI"/>
        </w:rPr>
        <w:t>traženi iznos</w:t>
      </w:r>
      <w:r w:rsidRPr="00B946E1">
        <w:rPr>
          <w:spacing w:val="-2"/>
          <w:lang w:val="sl-SI"/>
        </w:rPr>
        <w:t xml:space="preserve"> nije dobila sredstva</w:t>
      </w:r>
      <w:r>
        <w:rPr>
          <w:spacing w:val="-2"/>
          <w:lang w:val="sl-SI"/>
        </w:rPr>
        <w:t xml:space="preserve"> od drugog donatora</w:t>
      </w:r>
      <w:r w:rsidR="00890F8E">
        <w:rPr>
          <w:spacing w:val="-2"/>
          <w:lang w:val="sl-SI"/>
        </w:rPr>
        <w:t>;</w:t>
      </w:r>
    </w:p>
    <w:p w:rsidR="00614FEF" w:rsidRDefault="00614FEF" w:rsidP="00614FEF">
      <w:pPr>
        <w:numPr>
          <w:ilvl w:val="1"/>
          <w:numId w:val="6"/>
        </w:numPr>
        <w:tabs>
          <w:tab w:val="left" w:pos="-720"/>
        </w:tabs>
        <w:suppressAutoHyphens/>
        <w:jc w:val="both"/>
        <w:rPr>
          <w:spacing w:val="-2"/>
          <w:lang w:val="sl-SI"/>
        </w:rPr>
      </w:pPr>
      <w:r>
        <w:rPr>
          <w:spacing w:val="-2"/>
          <w:lang w:val="sl-SI"/>
        </w:rPr>
        <w:t xml:space="preserve">izjavu </w:t>
      </w:r>
      <w:r w:rsidR="00253D50">
        <w:rPr>
          <w:spacing w:val="-2"/>
          <w:lang w:val="sl-SI"/>
        </w:rPr>
        <w:t xml:space="preserve">organizacije </w:t>
      </w:r>
      <w:r>
        <w:rPr>
          <w:spacing w:val="-2"/>
          <w:lang w:val="sl-SI"/>
        </w:rPr>
        <w:t>da su navedene informacije u prijedlogu pro</w:t>
      </w:r>
      <w:r w:rsidR="00253D50">
        <w:rPr>
          <w:spacing w:val="-2"/>
          <w:lang w:val="sl-SI"/>
        </w:rPr>
        <w:t>grama</w:t>
      </w:r>
      <w:r>
        <w:rPr>
          <w:spacing w:val="-2"/>
          <w:lang w:val="sl-SI"/>
        </w:rPr>
        <w:t xml:space="preserve"> tačne</w:t>
      </w:r>
      <w:r w:rsidR="00890F8E">
        <w:rPr>
          <w:spacing w:val="-2"/>
          <w:lang w:val="sl-SI"/>
        </w:rPr>
        <w:t>;</w:t>
      </w:r>
    </w:p>
    <w:p w:rsidR="00614FEF" w:rsidRPr="00890F8E" w:rsidRDefault="00253D50" w:rsidP="007B7AED">
      <w:pPr>
        <w:numPr>
          <w:ilvl w:val="1"/>
          <w:numId w:val="6"/>
        </w:numPr>
        <w:tabs>
          <w:tab w:val="left" w:pos="-720"/>
          <w:tab w:val="left" w:pos="1440"/>
        </w:tabs>
        <w:suppressAutoHyphens/>
        <w:jc w:val="both"/>
        <w:rPr>
          <w:rFonts w:ascii="Arial" w:hAnsi="Arial"/>
          <w:color w:val="000000"/>
          <w:sz w:val="22"/>
          <w:lang w:val="sl-SI"/>
        </w:rPr>
      </w:pPr>
      <w:r w:rsidRPr="00253D50">
        <w:rPr>
          <w:spacing w:val="-2"/>
          <w:lang w:val="sl-SI"/>
        </w:rPr>
        <w:t xml:space="preserve">štampana i </w:t>
      </w:r>
      <w:r w:rsidR="00614FEF" w:rsidRPr="00253D50">
        <w:rPr>
          <w:spacing w:val="-2"/>
          <w:lang w:val="sl-SI"/>
        </w:rPr>
        <w:t>elektronsk</w:t>
      </w:r>
      <w:r>
        <w:rPr>
          <w:spacing w:val="-2"/>
          <w:lang w:val="sl-SI"/>
        </w:rPr>
        <w:t>a</w:t>
      </w:r>
      <w:r w:rsidR="00614FEF" w:rsidRPr="00253D50">
        <w:rPr>
          <w:spacing w:val="-2"/>
          <w:lang w:val="sl-SI"/>
        </w:rPr>
        <w:t xml:space="preserve"> verzij</w:t>
      </w:r>
      <w:r w:rsidRPr="00253D50">
        <w:rPr>
          <w:spacing w:val="-2"/>
          <w:lang w:val="sl-SI"/>
        </w:rPr>
        <w:t xml:space="preserve">a programa na </w:t>
      </w:r>
      <w:r w:rsidR="00614FEF" w:rsidRPr="00253D50">
        <w:rPr>
          <w:spacing w:val="-2"/>
          <w:lang w:val="sl-SI"/>
        </w:rPr>
        <w:t>CD</w:t>
      </w:r>
      <w:r w:rsidR="00890F8E">
        <w:rPr>
          <w:spacing w:val="-2"/>
          <w:lang w:val="sl-SI"/>
        </w:rPr>
        <w:t>;</w:t>
      </w:r>
    </w:p>
    <w:p w:rsidR="00890F8E" w:rsidRPr="00890F8E" w:rsidRDefault="00890F8E" w:rsidP="007B7AED">
      <w:pPr>
        <w:numPr>
          <w:ilvl w:val="1"/>
          <w:numId w:val="6"/>
        </w:numPr>
        <w:tabs>
          <w:tab w:val="left" w:pos="-720"/>
          <w:tab w:val="left" w:pos="1440"/>
        </w:tabs>
        <w:suppressAutoHyphens/>
        <w:jc w:val="both"/>
        <w:rPr>
          <w:rFonts w:ascii="Arial" w:hAnsi="Arial"/>
          <w:color w:val="000000"/>
          <w:sz w:val="22"/>
          <w:lang w:val="sl-SI"/>
        </w:rPr>
      </w:pPr>
      <w:r>
        <w:rPr>
          <w:spacing w:val="-2"/>
          <w:lang w:val="sl-SI"/>
        </w:rPr>
        <w:t>najznačajniji projekti koje je organizacija realizovala u prethodnoj godini;</w:t>
      </w:r>
    </w:p>
    <w:p w:rsidR="00890F8E" w:rsidRDefault="00890F8E" w:rsidP="007B7AED">
      <w:pPr>
        <w:numPr>
          <w:ilvl w:val="1"/>
          <w:numId w:val="6"/>
        </w:numPr>
        <w:tabs>
          <w:tab w:val="left" w:pos="-720"/>
          <w:tab w:val="left" w:pos="1440"/>
        </w:tabs>
        <w:suppressAutoHyphens/>
        <w:jc w:val="both"/>
        <w:rPr>
          <w:rFonts w:ascii="Arial" w:hAnsi="Arial"/>
          <w:color w:val="000000"/>
          <w:sz w:val="22"/>
          <w:lang w:val="sl-SI"/>
        </w:rPr>
      </w:pPr>
      <w:r>
        <w:rPr>
          <w:spacing w:val="-2"/>
          <w:lang w:val="sl-SI"/>
        </w:rPr>
        <w:t>podaci o stručnoj spremi i zvanju, odgovornog lica realizatora projekta i glavnih</w:t>
      </w:r>
      <w:r w:rsidR="000A1440">
        <w:rPr>
          <w:spacing w:val="-2"/>
          <w:lang w:val="sl-SI"/>
        </w:rPr>
        <w:t xml:space="preserve"> </w:t>
      </w:r>
      <w:r>
        <w:rPr>
          <w:spacing w:val="-2"/>
          <w:lang w:val="sl-SI"/>
        </w:rPr>
        <w:t>učesnika u projektu i njihove profesionalne biografije (reference);</w:t>
      </w:r>
    </w:p>
    <w:sectPr w:rsidR="00890F8E"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7C7" w:rsidRDefault="007307C7" w:rsidP="00614FEF">
      <w:r>
        <w:separator/>
      </w:r>
    </w:p>
  </w:endnote>
  <w:endnote w:type="continuationSeparator" w:id="1">
    <w:p w:rsidR="007307C7" w:rsidRDefault="007307C7" w:rsidP="0061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7C7" w:rsidRDefault="007307C7" w:rsidP="00614FEF">
      <w:r>
        <w:separator/>
      </w:r>
    </w:p>
  </w:footnote>
  <w:footnote w:type="continuationSeparator" w:id="1">
    <w:p w:rsidR="007307C7" w:rsidRDefault="007307C7" w:rsidP="00614FEF">
      <w:r>
        <w:continuationSeparator/>
      </w:r>
    </w:p>
  </w:footnote>
  <w:footnote w:id="2">
    <w:p w:rsidR="003C1958" w:rsidRPr="00346704" w:rsidRDefault="003C1958">
      <w:pPr>
        <w:pStyle w:val="FootnoteText"/>
        <w:rPr>
          <w:lang w:val="sr-Latn-CS"/>
        </w:rPr>
      </w:pPr>
      <w:r>
        <w:rPr>
          <w:rStyle w:val="FootnoteReference"/>
        </w:rPr>
        <w:footnoteRef/>
      </w:r>
      <w:r>
        <w:t xml:space="preserve"> </w:t>
      </w:r>
      <w:r>
        <w:rPr>
          <w:lang w:val="sr-Latn-CS"/>
        </w:rPr>
        <w:t>Za detaljnije obrazloženje projekata koji potpadaju pod Kategoriju A vidjeti član 9 i 10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F97CD5"/>
    <w:multiLevelType w:val="hybridMultilevel"/>
    <w:tmpl w:val="7B6413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10F23"/>
    <w:multiLevelType w:val="hybridMultilevel"/>
    <w:tmpl w:val="E0FEF468"/>
    <w:lvl w:ilvl="0" w:tplc="5054FAE6">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FB37A7"/>
    <w:multiLevelType w:val="hybridMultilevel"/>
    <w:tmpl w:val="955EB8DC"/>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F81569"/>
    <w:multiLevelType w:val="hybridMultilevel"/>
    <w:tmpl w:val="311433BC"/>
    <w:lvl w:ilvl="0" w:tplc="ED465CB6">
      <w:start w:val="2"/>
      <w:numFmt w:val="decimal"/>
      <w:lvlText w:val="%1."/>
      <w:lvlJc w:val="left"/>
      <w:pPr>
        <w:tabs>
          <w:tab w:val="num" w:pos="720"/>
        </w:tabs>
        <w:ind w:left="720" w:hanging="360"/>
      </w:pPr>
      <w:rPr>
        <w:rFonts w:hint="default"/>
      </w:rPr>
    </w:lvl>
    <w:lvl w:ilvl="1" w:tplc="078CEEF4">
      <w:numFmt w:val="none"/>
      <w:lvlText w:val=""/>
      <w:lvlJc w:val="left"/>
      <w:pPr>
        <w:tabs>
          <w:tab w:val="num" w:pos="360"/>
        </w:tabs>
      </w:pPr>
    </w:lvl>
    <w:lvl w:ilvl="2" w:tplc="C108E154">
      <w:numFmt w:val="none"/>
      <w:lvlText w:val=""/>
      <w:lvlJc w:val="left"/>
      <w:pPr>
        <w:tabs>
          <w:tab w:val="num" w:pos="360"/>
        </w:tabs>
      </w:pPr>
    </w:lvl>
    <w:lvl w:ilvl="3" w:tplc="FEFE044A">
      <w:numFmt w:val="none"/>
      <w:lvlText w:val=""/>
      <w:lvlJc w:val="left"/>
      <w:pPr>
        <w:tabs>
          <w:tab w:val="num" w:pos="360"/>
        </w:tabs>
      </w:pPr>
    </w:lvl>
    <w:lvl w:ilvl="4" w:tplc="08D88B7E">
      <w:numFmt w:val="none"/>
      <w:lvlText w:val=""/>
      <w:lvlJc w:val="left"/>
      <w:pPr>
        <w:tabs>
          <w:tab w:val="num" w:pos="360"/>
        </w:tabs>
      </w:pPr>
    </w:lvl>
    <w:lvl w:ilvl="5" w:tplc="C2C490E4">
      <w:numFmt w:val="none"/>
      <w:lvlText w:val=""/>
      <w:lvlJc w:val="left"/>
      <w:pPr>
        <w:tabs>
          <w:tab w:val="num" w:pos="360"/>
        </w:tabs>
      </w:pPr>
    </w:lvl>
    <w:lvl w:ilvl="6" w:tplc="03229990">
      <w:numFmt w:val="none"/>
      <w:lvlText w:val=""/>
      <w:lvlJc w:val="left"/>
      <w:pPr>
        <w:tabs>
          <w:tab w:val="num" w:pos="360"/>
        </w:tabs>
      </w:pPr>
    </w:lvl>
    <w:lvl w:ilvl="7" w:tplc="B71649F2">
      <w:numFmt w:val="none"/>
      <w:lvlText w:val=""/>
      <w:lvlJc w:val="left"/>
      <w:pPr>
        <w:tabs>
          <w:tab w:val="num" w:pos="360"/>
        </w:tabs>
      </w:pPr>
    </w:lvl>
    <w:lvl w:ilvl="8" w:tplc="59DE35A4">
      <w:numFmt w:val="none"/>
      <w:lvlText w:val=""/>
      <w:lvlJc w:val="left"/>
      <w:pPr>
        <w:tabs>
          <w:tab w:val="num" w:pos="360"/>
        </w:tabs>
      </w:pPr>
    </w:lvl>
  </w:abstractNum>
  <w:abstractNum w:abstractNumId="7">
    <w:nsid w:val="395948B1"/>
    <w:multiLevelType w:val="hybridMultilevel"/>
    <w:tmpl w:val="346428E0"/>
    <w:lvl w:ilvl="0" w:tplc="FB3E1ACC">
      <w:start w:val="1"/>
      <w:numFmt w:val="decimal"/>
      <w:lvlText w:val="%1."/>
      <w:lvlJc w:val="left"/>
      <w:pPr>
        <w:tabs>
          <w:tab w:val="num" w:pos="1080"/>
        </w:tabs>
        <w:ind w:left="108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8">
    <w:nsid w:val="3AAC1C15"/>
    <w:multiLevelType w:val="hybridMultilevel"/>
    <w:tmpl w:val="5E8EF26A"/>
    <w:lvl w:ilvl="0" w:tplc="63B0C35E">
      <w:start w:val="1"/>
      <w:numFmt w:val="bullet"/>
      <w:lvlText w:val=""/>
      <w:lvlJc w:val="left"/>
      <w:pPr>
        <w:ind w:left="720" w:hanging="360"/>
      </w:pPr>
      <w:rPr>
        <w:rFonts w:ascii="Symbol" w:hAnsi="Symbol" w:hint="default"/>
      </w:rPr>
    </w:lvl>
    <w:lvl w:ilvl="1" w:tplc="6F42A348" w:tentative="1">
      <w:start w:val="1"/>
      <w:numFmt w:val="bullet"/>
      <w:lvlText w:val="o"/>
      <w:lvlJc w:val="left"/>
      <w:pPr>
        <w:ind w:left="1440" w:hanging="360"/>
      </w:pPr>
      <w:rPr>
        <w:rFonts w:ascii="Courier New" w:hAnsi="Courier New" w:cs="Courier New" w:hint="default"/>
      </w:rPr>
    </w:lvl>
    <w:lvl w:ilvl="2" w:tplc="6BD06EB2" w:tentative="1">
      <w:start w:val="1"/>
      <w:numFmt w:val="bullet"/>
      <w:lvlText w:val=""/>
      <w:lvlJc w:val="left"/>
      <w:pPr>
        <w:ind w:left="2160" w:hanging="360"/>
      </w:pPr>
      <w:rPr>
        <w:rFonts w:ascii="Wingdings" w:hAnsi="Wingdings" w:hint="default"/>
      </w:rPr>
    </w:lvl>
    <w:lvl w:ilvl="3" w:tplc="29D68134" w:tentative="1">
      <w:start w:val="1"/>
      <w:numFmt w:val="bullet"/>
      <w:lvlText w:val=""/>
      <w:lvlJc w:val="left"/>
      <w:pPr>
        <w:ind w:left="2880" w:hanging="360"/>
      </w:pPr>
      <w:rPr>
        <w:rFonts w:ascii="Symbol" w:hAnsi="Symbol" w:hint="default"/>
      </w:rPr>
    </w:lvl>
    <w:lvl w:ilvl="4" w:tplc="2F7066CE" w:tentative="1">
      <w:start w:val="1"/>
      <w:numFmt w:val="bullet"/>
      <w:lvlText w:val="o"/>
      <w:lvlJc w:val="left"/>
      <w:pPr>
        <w:ind w:left="3600" w:hanging="360"/>
      </w:pPr>
      <w:rPr>
        <w:rFonts w:ascii="Courier New" w:hAnsi="Courier New" w:cs="Courier New" w:hint="default"/>
      </w:rPr>
    </w:lvl>
    <w:lvl w:ilvl="5" w:tplc="6BC02CD8" w:tentative="1">
      <w:start w:val="1"/>
      <w:numFmt w:val="bullet"/>
      <w:lvlText w:val=""/>
      <w:lvlJc w:val="left"/>
      <w:pPr>
        <w:ind w:left="4320" w:hanging="360"/>
      </w:pPr>
      <w:rPr>
        <w:rFonts w:ascii="Wingdings" w:hAnsi="Wingdings" w:hint="default"/>
      </w:rPr>
    </w:lvl>
    <w:lvl w:ilvl="6" w:tplc="DCAA1EAC" w:tentative="1">
      <w:start w:val="1"/>
      <w:numFmt w:val="bullet"/>
      <w:lvlText w:val=""/>
      <w:lvlJc w:val="left"/>
      <w:pPr>
        <w:ind w:left="5040" w:hanging="360"/>
      </w:pPr>
      <w:rPr>
        <w:rFonts w:ascii="Symbol" w:hAnsi="Symbol" w:hint="default"/>
      </w:rPr>
    </w:lvl>
    <w:lvl w:ilvl="7" w:tplc="1A44E5D2" w:tentative="1">
      <w:start w:val="1"/>
      <w:numFmt w:val="bullet"/>
      <w:lvlText w:val="o"/>
      <w:lvlJc w:val="left"/>
      <w:pPr>
        <w:ind w:left="5760" w:hanging="360"/>
      </w:pPr>
      <w:rPr>
        <w:rFonts w:ascii="Courier New" w:hAnsi="Courier New" w:cs="Courier New" w:hint="default"/>
      </w:rPr>
    </w:lvl>
    <w:lvl w:ilvl="8" w:tplc="37B8FCE8" w:tentative="1">
      <w:start w:val="1"/>
      <w:numFmt w:val="bullet"/>
      <w:lvlText w:val=""/>
      <w:lvlJc w:val="left"/>
      <w:pPr>
        <w:ind w:left="6480" w:hanging="360"/>
      </w:pPr>
      <w:rPr>
        <w:rFonts w:ascii="Wingdings" w:hAnsi="Wingdings" w:hint="default"/>
      </w:rPr>
    </w:lvl>
  </w:abstractNum>
  <w:abstractNum w:abstractNumId="9">
    <w:nsid w:val="41535DAD"/>
    <w:multiLevelType w:val="hybridMultilevel"/>
    <w:tmpl w:val="F26A9452"/>
    <w:lvl w:ilvl="0" w:tplc="04090001">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F21EF4"/>
    <w:multiLevelType w:val="hybridMultilevel"/>
    <w:tmpl w:val="660E96F2"/>
    <w:lvl w:ilvl="0" w:tplc="DA70B1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4E4AC4"/>
    <w:multiLevelType w:val="hybridMultilevel"/>
    <w:tmpl w:val="2938B8B6"/>
    <w:lvl w:ilvl="0" w:tplc="04090001">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290AE1"/>
    <w:multiLevelType w:val="hybridMultilevel"/>
    <w:tmpl w:val="B8F41F96"/>
    <w:lvl w:ilvl="0" w:tplc="D38635B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27B5D57"/>
    <w:multiLevelType w:val="hybridMultilevel"/>
    <w:tmpl w:val="031C826E"/>
    <w:lvl w:ilvl="0" w:tplc="DA70B1E6">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nsid w:val="64AD06F3"/>
    <w:multiLevelType w:val="hybridMultilevel"/>
    <w:tmpl w:val="11EAA7B0"/>
    <w:lvl w:ilvl="0" w:tplc="F3AEFE8C">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7A02FB"/>
    <w:multiLevelType w:val="hybridMultilevel"/>
    <w:tmpl w:val="1710FEBC"/>
    <w:lvl w:ilvl="0" w:tplc="D80CE88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B16A9"/>
    <w:multiLevelType w:val="hybridMultilevel"/>
    <w:tmpl w:val="1168013A"/>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nsid w:val="73F84C4B"/>
    <w:multiLevelType w:val="multilevel"/>
    <w:tmpl w:val="2FD2D1F0"/>
    <w:lvl w:ilvl="0">
      <w:start w:val="1"/>
      <w:numFmt w:val="decimal"/>
      <w:lvlText w:val="%1.0."/>
      <w:lvlJc w:val="left"/>
      <w:pPr>
        <w:ind w:left="1095" w:hanging="375"/>
      </w:pPr>
      <w:rPr>
        <w:rFonts w:hint="default"/>
        <w:b/>
      </w:rPr>
    </w:lvl>
    <w:lvl w:ilvl="1">
      <w:start w:val="1"/>
      <w:numFmt w:val="decimal"/>
      <w:lvlText w:val="%1.%2."/>
      <w:lvlJc w:val="left"/>
      <w:pPr>
        <w:ind w:left="1815" w:hanging="375"/>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40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200" w:hanging="1440"/>
      </w:pPr>
      <w:rPr>
        <w:rFonts w:hint="default"/>
        <w:b/>
      </w:rPr>
    </w:lvl>
    <w:lvl w:ilvl="8">
      <w:start w:val="1"/>
      <w:numFmt w:val="decimal"/>
      <w:lvlText w:val="%1.%2.%3.%4.%5.%6.%7.%8.%9."/>
      <w:lvlJc w:val="left"/>
      <w:pPr>
        <w:ind w:left="8280" w:hanging="1800"/>
      </w:pPr>
      <w:rPr>
        <w:rFonts w:hint="default"/>
        <w:b/>
      </w:rPr>
    </w:lvl>
  </w:abstractNum>
  <w:abstractNum w:abstractNumId="18">
    <w:nsid w:val="746B7CAF"/>
    <w:multiLevelType w:val="hybridMultilevel"/>
    <w:tmpl w:val="2970308E"/>
    <w:lvl w:ilvl="0" w:tplc="74DA5880">
      <w:start w:val="1"/>
      <w:numFmt w:val="lowerLetter"/>
      <w:lvlText w:val="%1)"/>
      <w:lvlJc w:val="left"/>
      <w:pPr>
        <w:tabs>
          <w:tab w:val="num" w:pos="1800"/>
        </w:tabs>
        <w:ind w:left="1800" w:hanging="360"/>
      </w:pPr>
      <w:rPr>
        <w:rFonts w:hint="default"/>
      </w:rPr>
    </w:lvl>
    <w:lvl w:ilvl="1" w:tplc="AC56F72A">
      <w:start w:val="1"/>
      <w:numFmt w:val="lowerLetter"/>
      <w:lvlText w:val="%2."/>
      <w:lvlJc w:val="left"/>
      <w:pPr>
        <w:tabs>
          <w:tab w:val="num" w:pos="1440"/>
        </w:tabs>
        <w:ind w:left="1440" w:hanging="360"/>
      </w:pPr>
    </w:lvl>
    <w:lvl w:ilvl="2" w:tplc="C4D6E3D0" w:tentative="1">
      <w:start w:val="1"/>
      <w:numFmt w:val="lowerRoman"/>
      <w:lvlText w:val="%3."/>
      <w:lvlJc w:val="right"/>
      <w:pPr>
        <w:tabs>
          <w:tab w:val="num" w:pos="2160"/>
        </w:tabs>
        <w:ind w:left="2160" w:hanging="180"/>
      </w:pPr>
    </w:lvl>
    <w:lvl w:ilvl="3" w:tplc="4AC4C40C" w:tentative="1">
      <w:start w:val="1"/>
      <w:numFmt w:val="decimal"/>
      <w:lvlText w:val="%4."/>
      <w:lvlJc w:val="left"/>
      <w:pPr>
        <w:tabs>
          <w:tab w:val="num" w:pos="2880"/>
        </w:tabs>
        <w:ind w:left="2880" w:hanging="360"/>
      </w:pPr>
    </w:lvl>
    <w:lvl w:ilvl="4" w:tplc="77B49FAA" w:tentative="1">
      <w:start w:val="1"/>
      <w:numFmt w:val="lowerLetter"/>
      <w:lvlText w:val="%5."/>
      <w:lvlJc w:val="left"/>
      <w:pPr>
        <w:tabs>
          <w:tab w:val="num" w:pos="3600"/>
        </w:tabs>
        <w:ind w:left="3600" w:hanging="360"/>
      </w:pPr>
    </w:lvl>
    <w:lvl w:ilvl="5" w:tplc="D31EAE56" w:tentative="1">
      <w:start w:val="1"/>
      <w:numFmt w:val="lowerRoman"/>
      <w:lvlText w:val="%6."/>
      <w:lvlJc w:val="right"/>
      <w:pPr>
        <w:tabs>
          <w:tab w:val="num" w:pos="4320"/>
        </w:tabs>
        <w:ind w:left="4320" w:hanging="180"/>
      </w:pPr>
    </w:lvl>
    <w:lvl w:ilvl="6" w:tplc="A75CED20" w:tentative="1">
      <w:start w:val="1"/>
      <w:numFmt w:val="decimal"/>
      <w:lvlText w:val="%7."/>
      <w:lvlJc w:val="left"/>
      <w:pPr>
        <w:tabs>
          <w:tab w:val="num" w:pos="5040"/>
        </w:tabs>
        <w:ind w:left="5040" w:hanging="360"/>
      </w:pPr>
    </w:lvl>
    <w:lvl w:ilvl="7" w:tplc="74F8BBA2" w:tentative="1">
      <w:start w:val="1"/>
      <w:numFmt w:val="lowerLetter"/>
      <w:lvlText w:val="%8."/>
      <w:lvlJc w:val="left"/>
      <w:pPr>
        <w:tabs>
          <w:tab w:val="num" w:pos="5760"/>
        </w:tabs>
        <w:ind w:left="5760" w:hanging="360"/>
      </w:pPr>
    </w:lvl>
    <w:lvl w:ilvl="8" w:tplc="CD480052" w:tentative="1">
      <w:start w:val="1"/>
      <w:numFmt w:val="lowerRoman"/>
      <w:lvlText w:val="%9."/>
      <w:lvlJc w:val="right"/>
      <w:pPr>
        <w:tabs>
          <w:tab w:val="num" w:pos="6480"/>
        </w:tabs>
        <w:ind w:left="6480" w:hanging="180"/>
      </w:pPr>
    </w:lvl>
  </w:abstractNum>
  <w:abstractNum w:abstractNumId="19">
    <w:nsid w:val="75725ED7"/>
    <w:multiLevelType w:val="multilevel"/>
    <w:tmpl w:val="39AA7DB0"/>
    <w:lvl w:ilvl="0">
      <w:start w:val="1"/>
      <w:numFmt w:val="decimal"/>
      <w:lvlText w:val="%1."/>
      <w:lvlJc w:val="left"/>
      <w:pPr>
        <w:ind w:left="525" w:hanging="525"/>
      </w:pPr>
      <w:rPr>
        <w:rFonts w:hint="default"/>
        <w:b/>
      </w:rPr>
    </w:lvl>
    <w:lvl w:ilvl="1">
      <w:start w:val="1"/>
      <w:numFmt w:val="decimal"/>
      <w:lvlText w:val="%1.%2."/>
      <w:lvlJc w:val="left"/>
      <w:pPr>
        <w:ind w:left="1245" w:hanging="525"/>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0">
    <w:nsid w:val="78506D86"/>
    <w:multiLevelType w:val="hybridMultilevel"/>
    <w:tmpl w:val="EB781456"/>
    <w:lvl w:ilvl="0" w:tplc="144AB7D8">
      <w:start w:val="1"/>
      <w:numFmt w:val="lowerLetter"/>
      <w:lvlText w:val="%1)"/>
      <w:lvlJc w:val="left"/>
      <w:pPr>
        <w:tabs>
          <w:tab w:val="num" w:pos="720"/>
        </w:tabs>
        <w:ind w:left="720" w:hanging="360"/>
      </w:pPr>
    </w:lvl>
    <w:lvl w:ilvl="1" w:tplc="5998934A" w:tentative="1">
      <w:start w:val="1"/>
      <w:numFmt w:val="lowerLetter"/>
      <w:lvlText w:val="%2."/>
      <w:lvlJc w:val="left"/>
      <w:pPr>
        <w:tabs>
          <w:tab w:val="num" w:pos="1440"/>
        </w:tabs>
        <w:ind w:left="1440" w:hanging="360"/>
      </w:pPr>
    </w:lvl>
    <w:lvl w:ilvl="2" w:tplc="FE72F610" w:tentative="1">
      <w:start w:val="1"/>
      <w:numFmt w:val="lowerRoman"/>
      <w:lvlText w:val="%3."/>
      <w:lvlJc w:val="right"/>
      <w:pPr>
        <w:tabs>
          <w:tab w:val="num" w:pos="2160"/>
        </w:tabs>
        <w:ind w:left="2160" w:hanging="180"/>
      </w:pPr>
    </w:lvl>
    <w:lvl w:ilvl="3" w:tplc="5AEEAF04" w:tentative="1">
      <w:start w:val="1"/>
      <w:numFmt w:val="decimal"/>
      <w:lvlText w:val="%4."/>
      <w:lvlJc w:val="left"/>
      <w:pPr>
        <w:tabs>
          <w:tab w:val="num" w:pos="2880"/>
        </w:tabs>
        <w:ind w:left="2880" w:hanging="360"/>
      </w:pPr>
    </w:lvl>
    <w:lvl w:ilvl="4" w:tplc="DA78CA84" w:tentative="1">
      <w:start w:val="1"/>
      <w:numFmt w:val="lowerLetter"/>
      <w:lvlText w:val="%5."/>
      <w:lvlJc w:val="left"/>
      <w:pPr>
        <w:tabs>
          <w:tab w:val="num" w:pos="3600"/>
        </w:tabs>
        <w:ind w:left="3600" w:hanging="360"/>
      </w:pPr>
    </w:lvl>
    <w:lvl w:ilvl="5" w:tplc="B62E8D4C" w:tentative="1">
      <w:start w:val="1"/>
      <w:numFmt w:val="lowerRoman"/>
      <w:lvlText w:val="%6."/>
      <w:lvlJc w:val="right"/>
      <w:pPr>
        <w:tabs>
          <w:tab w:val="num" w:pos="4320"/>
        </w:tabs>
        <w:ind w:left="4320" w:hanging="180"/>
      </w:pPr>
    </w:lvl>
    <w:lvl w:ilvl="6" w:tplc="2654A974" w:tentative="1">
      <w:start w:val="1"/>
      <w:numFmt w:val="decimal"/>
      <w:lvlText w:val="%7."/>
      <w:lvlJc w:val="left"/>
      <w:pPr>
        <w:tabs>
          <w:tab w:val="num" w:pos="5040"/>
        </w:tabs>
        <w:ind w:left="5040" w:hanging="360"/>
      </w:pPr>
    </w:lvl>
    <w:lvl w:ilvl="7" w:tplc="6C927EBC" w:tentative="1">
      <w:start w:val="1"/>
      <w:numFmt w:val="lowerLetter"/>
      <w:lvlText w:val="%8."/>
      <w:lvlJc w:val="left"/>
      <w:pPr>
        <w:tabs>
          <w:tab w:val="num" w:pos="5760"/>
        </w:tabs>
        <w:ind w:left="5760" w:hanging="360"/>
      </w:pPr>
    </w:lvl>
    <w:lvl w:ilvl="8" w:tplc="978C5394"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5"/>
  </w:num>
  <w:num w:numId="4">
    <w:abstractNumId w:val="2"/>
  </w:num>
  <w:num w:numId="5">
    <w:abstractNumId w:val="20"/>
  </w:num>
  <w:num w:numId="6">
    <w:abstractNumId w:val="4"/>
  </w:num>
  <w:num w:numId="7">
    <w:abstractNumId w:val="18"/>
  </w:num>
  <w:num w:numId="8">
    <w:abstractNumId w:val="8"/>
  </w:num>
  <w:num w:numId="9">
    <w:abstractNumId w:val="0"/>
  </w:num>
  <w:num w:numId="10">
    <w:abstractNumId w:val="3"/>
  </w:num>
  <w:num w:numId="11">
    <w:abstractNumId w:val="13"/>
  </w:num>
  <w:num w:numId="12">
    <w:abstractNumId w:val="14"/>
  </w:num>
  <w:num w:numId="13">
    <w:abstractNumId w:val="17"/>
  </w:num>
  <w:num w:numId="14">
    <w:abstractNumId w:val="19"/>
  </w:num>
  <w:num w:numId="15">
    <w:abstractNumId w:val="15"/>
  </w:num>
  <w:num w:numId="16">
    <w:abstractNumId w:val="10"/>
  </w:num>
  <w:num w:numId="17">
    <w:abstractNumId w:val="16"/>
  </w:num>
  <w:num w:numId="18">
    <w:abstractNumId w:val="1"/>
  </w:num>
  <w:num w:numId="19">
    <w:abstractNumId w:val="9"/>
  </w:num>
  <w:num w:numId="20">
    <w:abstractNumId w:val="11"/>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4FEF"/>
    <w:rsid w:val="000005B1"/>
    <w:rsid w:val="00000A3F"/>
    <w:rsid w:val="00002298"/>
    <w:rsid w:val="000024B5"/>
    <w:rsid w:val="0000364E"/>
    <w:rsid w:val="0000480B"/>
    <w:rsid w:val="00006734"/>
    <w:rsid w:val="000068CF"/>
    <w:rsid w:val="00006AAC"/>
    <w:rsid w:val="00007C09"/>
    <w:rsid w:val="0001357E"/>
    <w:rsid w:val="00016682"/>
    <w:rsid w:val="0001754F"/>
    <w:rsid w:val="00020885"/>
    <w:rsid w:val="00020966"/>
    <w:rsid w:val="000210FF"/>
    <w:rsid w:val="00021470"/>
    <w:rsid w:val="0002316F"/>
    <w:rsid w:val="000242E4"/>
    <w:rsid w:val="0002447A"/>
    <w:rsid w:val="0003007D"/>
    <w:rsid w:val="00030933"/>
    <w:rsid w:val="000320B7"/>
    <w:rsid w:val="00032A54"/>
    <w:rsid w:val="00032EDB"/>
    <w:rsid w:val="0003345C"/>
    <w:rsid w:val="00033E94"/>
    <w:rsid w:val="00033F15"/>
    <w:rsid w:val="00035781"/>
    <w:rsid w:val="000357DB"/>
    <w:rsid w:val="00037566"/>
    <w:rsid w:val="000419D3"/>
    <w:rsid w:val="000424F1"/>
    <w:rsid w:val="00042A1A"/>
    <w:rsid w:val="0004395A"/>
    <w:rsid w:val="00045AEE"/>
    <w:rsid w:val="00046ED0"/>
    <w:rsid w:val="00046F72"/>
    <w:rsid w:val="00047836"/>
    <w:rsid w:val="000478AE"/>
    <w:rsid w:val="000502DE"/>
    <w:rsid w:val="000503D1"/>
    <w:rsid w:val="00051010"/>
    <w:rsid w:val="000510F8"/>
    <w:rsid w:val="00052728"/>
    <w:rsid w:val="00053B36"/>
    <w:rsid w:val="00054272"/>
    <w:rsid w:val="00054ED0"/>
    <w:rsid w:val="0006002C"/>
    <w:rsid w:val="0006097E"/>
    <w:rsid w:val="000631C5"/>
    <w:rsid w:val="00063FE2"/>
    <w:rsid w:val="0006547D"/>
    <w:rsid w:val="0006562C"/>
    <w:rsid w:val="00070125"/>
    <w:rsid w:val="00071B00"/>
    <w:rsid w:val="00072DC1"/>
    <w:rsid w:val="00075955"/>
    <w:rsid w:val="000767EF"/>
    <w:rsid w:val="00076CC4"/>
    <w:rsid w:val="00077C65"/>
    <w:rsid w:val="00080761"/>
    <w:rsid w:val="00081D5D"/>
    <w:rsid w:val="00082344"/>
    <w:rsid w:val="00082A90"/>
    <w:rsid w:val="00082AB9"/>
    <w:rsid w:val="000838FF"/>
    <w:rsid w:val="000843A7"/>
    <w:rsid w:val="00084A0C"/>
    <w:rsid w:val="00084F50"/>
    <w:rsid w:val="0008619B"/>
    <w:rsid w:val="000908E3"/>
    <w:rsid w:val="000912E6"/>
    <w:rsid w:val="00091D8F"/>
    <w:rsid w:val="0009291D"/>
    <w:rsid w:val="00092ED9"/>
    <w:rsid w:val="00093321"/>
    <w:rsid w:val="00096516"/>
    <w:rsid w:val="0009675D"/>
    <w:rsid w:val="0009785C"/>
    <w:rsid w:val="000A1440"/>
    <w:rsid w:val="000A1541"/>
    <w:rsid w:val="000A1D80"/>
    <w:rsid w:val="000A292D"/>
    <w:rsid w:val="000A348B"/>
    <w:rsid w:val="000A4213"/>
    <w:rsid w:val="000A5AF4"/>
    <w:rsid w:val="000A5E55"/>
    <w:rsid w:val="000A5E95"/>
    <w:rsid w:val="000A7A57"/>
    <w:rsid w:val="000B1203"/>
    <w:rsid w:val="000B19EC"/>
    <w:rsid w:val="000B2D58"/>
    <w:rsid w:val="000B3097"/>
    <w:rsid w:val="000B38E0"/>
    <w:rsid w:val="000B4208"/>
    <w:rsid w:val="000B481D"/>
    <w:rsid w:val="000B6749"/>
    <w:rsid w:val="000B7FC7"/>
    <w:rsid w:val="000C0055"/>
    <w:rsid w:val="000C03CC"/>
    <w:rsid w:val="000C1573"/>
    <w:rsid w:val="000C4215"/>
    <w:rsid w:val="000C435C"/>
    <w:rsid w:val="000C4E6E"/>
    <w:rsid w:val="000C6C01"/>
    <w:rsid w:val="000C7224"/>
    <w:rsid w:val="000D035F"/>
    <w:rsid w:val="000D314F"/>
    <w:rsid w:val="000D3F19"/>
    <w:rsid w:val="000D56A6"/>
    <w:rsid w:val="000D5E94"/>
    <w:rsid w:val="000E01D4"/>
    <w:rsid w:val="000E0CAA"/>
    <w:rsid w:val="000E2648"/>
    <w:rsid w:val="000E3032"/>
    <w:rsid w:val="000E3184"/>
    <w:rsid w:val="000E32C0"/>
    <w:rsid w:val="000E3859"/>
    <w:rsid w:val="000E4403"/>
    <w:rsid w:val="000E4874"/>
    <w:rsid w:val="000E4AEE"/>
    <w:rsid w:val="000E5402"/>
    <w:rsid w:val="000E6355"/>
    <w:rsid w:val="000E73FA"/>
    <w:rsid w:val="000F0B57"/>
    <w:rsid w:val="000F2590"/>
    <w:rsid w:val="000F40D8"/>
    <w:rsid w:val="000F4310"/>
    <w:rsid w:val="000F4AA4"/>
    <w:rsid w:val="000F62D1"/>
    <w:rsid w:val="000F7CD0"/>
    <w:rsid w:val="00102AEF"/>
    <w:rsid w:val="001032B5"/>
    <w:rsid w:val="0010526C"/>
    <w:rsid w:val="00105B99"/>
    <w:rsid w:val="001069DF"/>
    <w:rsid w:val="00111731"/>
    <w:rsid w:val="00113B63"/>
    <w:rsid w:val="00114029"/>
    <w:rsid w:val="00117049"/>
    <w:rsid w:val="001178BF"/>
    <w:rsid w:val="001206C8"/>
    <w:rsid w:val="00120C41"/>
    <w:rsid w:val="00121132"/>
    <w:rsid w:val="00121480"/>
    <w:rsid w:val="001217EB"/>
    <w:rsid w:val="00121EAF"/>
    <w:rsid w:val="00122915"/>
    <w:rsid w:val="00122D30"/>
    <w:rsid w:val="00123286"/>
    <w:rsid w:val="00124C5E"/>
    <w:rsid w:val="00125466"/>
    <w:rsid w:val="00126403"/>
    <w:rsid w:val="0012692A"/>
    <w:rsid w:val="00127F48"/>
    <w:rsid w:val="00130863"/>
    <w:rsid w:val="0013170B"/>
    <w:rsid w:val="00131AD8"/>
    <w:rsid w:val="00131E5F"/>
    <w:rsid w:val="00134073"/>
    <w:rsid w:val="0013418E"/>
    <w:rsid w:val="00135961"/>
    <w:rsid w:val="00136371"/>
    <w:rsid w:val="00141A47"/>
    <w:rsid w:val="00142092"/>
    <w:rsid w:val="00142D31"/>
    <w:rsid w:val="00143828"/>
    <w:rsid w:val="00144491"/>
    <w:rsid w:val="00144AF7"/>
    <w:rsid w:val="001455D1"/>
    <w:rsid w:val="00146D03"/>
    <w:rsid w:val="00146E22"/>
    <w:rsid w:val="00147B14"/>
    <w:rsid w:val="0015114A"/>
    <w:rsid w:val="00151E43"/>
    <w:rsid w:val="00151EB7"/>
    <w:rsid w:val="00152F09"/>
    <w:rsid w:val="0015350F"/>
    <w:rsid w:val="001545CF"/>
    <w:rsid w:val="00156F60"/>
    <w:rsid w:val="00157E85"/>
    <w:rsid w:val="001609A9"/>
    <w:rsid w:val="00161F89"/>
    <w:rsid w:val="0016242B"/>
    <w:rsid w:val="00166503"/>
    <w:rsid w:val="00166D9B"/>
    <w:rsid w:val="00167509"/>
    <w:rsid w:val="00171FBE"/>
    <w:rsid w:val="00172C3C"/>
    <w:rsid w:val="00172ECD"/>
    <w:rsid w:val="001732CF"/>
    <w:rsid w:val="00173CA1"/>
    <w:rsid w:val="001746D8"/>
    <w:rsid w:val="00177038"/>
    <w:rsid w:val="00177BAE"/>
    <w:rsid w:val="001813C2"/>
    <w:rsid w:val="00183B72"/>
    <w:rsid w:val="001847A7"/>
    <w:rsid w:val="00184E00"/>
    <w:rsid w:val="00185079"/>
    <w:rsid w:val="001858A4"/>
    <w:rsid w:val="00185CC2"/>
    <w:rsid w:val="00186684"/>
    <w:rsid w:val="00187CA9"/>
    <w:rsid w:val="001911CB"/>
    <w:rsid w:val="001926CD"/>
    <w:rsid w:val="00193286"/>
    <w:rsid w:val="00193EEF"/>
    <w:rsid w:val="00194E20"/>
    <w:rsid w:val="00196747"/>
    <w:rsid w:val="00197546"/>
    <w:rsid w:val="0019777C"/>
    <w:rsid w:val="001A0680"/>
    <w:rsid w:val="001A0792"/>
    <w:rsid w:val="001A0A31"/>
    <w:rsid w:val="001A181B"/>
    <w:rsid w:val="001A2F1A"/>
    <w:rsid w:val="001A5071"/>
    <w:rsid w:val="001A5B20"/>
    <w:rsid w:val="001A5BAF"/>
    <w:rsid w:val="001A628D"/>
    <w:rsid w:val="001A6D96"/>
    <w:rsid w:val="001A74C4"/>
    <w:rsid w:val="001A775A"/>
    <w:rsid w:val="001A7895"/>
    <w:rsid w:val="001B0780"/>
    <w:rsid w:val="001B0B32"/>
    <w:rsid w:val="001B13C3"/>
    <w:rsid w:val="001B1641"/>
    <w:rsid w:val="001B1956"/>
    <w:rsid w:val="001B2269"/>
    <w:rsid w:val="001B3031"/>
    <w:rsid w:val="001B372C"/>
    <w:rsid w:val="001B3AFA"/>
    <w:rsid w:val="001B5E8A"/>
    <w:rsid w:val="001B607A"/>
    <w:rsid w:val="001B71DE"/>
    <w:rsid w:val="001C136B"/>
    <w:rsid w:val="001C17E2"/>
    <w:rsid w:val="001C30F9"/>
    <w:rsid w:val="001C3845"/>
    <w:rsid w:val="001C5E50"/>
    <w:rsid w:val="001C6A3B"/>
    <w:rsid w:val="001C7291"/>
    <w:rsid w:val="001D029C"/>
    <w:rsid w:val="001D210A"/>
    <w:rsid w:val="001D38AB"/>
    <w:rsid w:val="001D4542"/>
    <w:rsid w:val="001D4A5D"/>
    <w:rsid w:val="001D4ADB"/>
    <w:rsid w:val="001D64BC"/>
    <w:rsid w:val="001D7750"/>
    <w:rsid w:val="001D77E2"/>
    <w:rsid w:val="001D7E19"/>
    <w:rsid w:val="001E1170"/>
    <w:rsid w:val="001E1866"/>
    <w:rsid w:val="001E24A2"/>
    <w:rsid w:val="001E37D7"/>
    <w:rsid w:val="001E5C9C"/>
    <w:rsid w:val="001E607B"/>
    <w:rsid w:val="001E7C63"/>
    <w:rsid w:val="001F173B"/>
    <w:rsid w:val="001F4DBD"/>
    <w:rsid w:val="001F567A"/>
    <w:rsid w:val="0020342B"/>
    <w:rsid w:val="002045F5"/>
    <w:rsid w:val="00206390"/>
    <w:rsid w:val="00206EFB"/>
    <w:rsid w:val="00210508"/>
    <w:rsid w:val="002106AF"/>
    <w:rsid w:val="002117E3"/>
    <w:rsid w:val="002118B8"/>
    <w:rsid w:val="002135CC"/>
    <w:rsid w:val="00215186"/>
    <w:rsid w:val="00215701"/>
    <w:rsid w:val="002208B1"/>
    <w:rsid w:val="0022174D"/>
    <w:rsid w:val="0022270E"/>
    <w:rsid w:val="00223082"/>
    <w:rsid w:val="0022311E"/>
    <w:rsid w:val="0022333D"/>
    <w:rsid w:val="00227A66"/>
    <w:rsid w:val="00230B9F"/>
    <w:rsid w:val="00232254"/>
    <w:rsid w:val="002336FA"/>
    <w:rsid w:val="00234DB4"/>
    <w:rsid w:val="0023551D"/>
    <w:rsid w:val="002360D8"/>
    <w:rsid w:val="0024026A"/>
    <w:rsid w:val="00242074"/>
    <w:rsid w:val="00244022"/>
    <w:rsid w:val="00244CE1"/>
    <w:rsid w:val="00245284"/>
    <w:rsid w:val="00245A48"/>
    <w:rsid w:val="00245C38"/>
    <w:rsid w:val="00246DBC"/>
    <w:rsid w:val="00247285"/>
    <w:rsid w:val="002474A1"/>
    <w:rsid w:val="002476F3"/>
    <w:rsid w:val="00252782"/>
    <w:rsid w:val="00253D50"/>
    <w:rsid w:val="00254035"/>
    <w:rsid w:val="00254331"/>
    <w:rsid w:val="00255E55"/>
    <w:rsid w:val="002565EA"/>
    <w:rsid w:val="00256882"/>
    <w:rsid w:val="00256A9E"/>
    <w:rsid w:val="0025713E"/>
    <w:rsid w:val="002572A9"/>
    <w:rsid w:val="00260AAF"/>
    <w:rsid w:val="0026114C"/>
    <w:rsid w:val="0026187A"/>
    <w:rsid w:val="0026235E"/>
    <w:rsid w:val="002626E5"/>
    <w:rsid w:val="002636EB"/>
    <w:rsid w:val="00264AA2"/>
    <w:rsid w:val="002653F2"/>
    <w:rsid w:val="00265D8B"/>
    <w:rsid w:val="002679DC"/>
    <w:rsid w:val="00267D44"/>
    <w:rsid w:val="00270DB9"/>
    <w:rsid w:val="00272351"/>
    <w:rsid w:val="00272717"/>
    <w:rsid w:val="00272FDD"/>
    <w:rsid w:val="002730E7"/>
    <w:rsid w:val="00274C07"/>
    <w:rsid w:val="00274EE1"/>
    <w:rsid w:val="00275660"/>
    <w:rsid w:val="00275B97"/>
    <w:rsid w:val="00275E62"/>
    <w:rsid w:val="002767DE"/>
    <w:rsid w:val="002769BC"/>
    <w:rsid w:val="0028004F"/>
    <w:rsid w:val="0028378C"/>
    <w:rsid w:val="00284B53"/>
    <w:rsid w:val="0028546A"/>
    <w:rsid w:val="0028549E"/>
    <w:rsid w:val="00286102"/>
    <w:rsid w:val="00286493"/>
    <w:rsid w:val="00286A48"/>
    <w:rsid w:val="00286B1C"/>
    <w:rsid w:val="00286F1F"/>
    <w:rsid w:val="00291DF7"/>
    <w:rsid w:val="002932AF"/>
    <w:rsid w:val="00294E14"/>
    <w:rsid w:val="00295079"/>
    <w:rsid w:val="002973F7"/>
    <w:rsid w:val="002A0A92"/>
    <w:rsid w:val="002A1022"/>
    <w:rsid w:val="002A1E4F"/>
    <w:rsid w:val="002A20AA"/>
    <w:rsid w:val="002A5FB6"/>
    <w:rsid w:val="002A6A5C"/>
    <w:rsid w:val="002A6FC1"/>
    <w:rsid w:val="002A7112"/>
    <w:rsid w:val="002A71FB"/>
    <w:rsid w:val="002A7669"/>
    <w:rsid w:val="002B0360"/>
    <w:rsid w:val="002B3A19"/>
    <w:rsid w:val="002B4422"/>
    <w:rsid w:val="002B4BC8"/>
    <w:rsid w:val="002B6087"/>
    <w:rsid w:val="002B6517"/>
    <w:rsid w:val="002B6A68"/>
    <w:rsid w:val="002B7A37"/>
    <w:rsid w:val="002C0612"/>
    <w:rsid w:val="002C0C6C"/>
    <w:rsid w:val="002C0D63"/>
    <w:rsid w:val="002C1EA7"/>
    <w:rsid w:val="002C1EC2"/>
    <w:rsid w:val="002C3817"/>
    <w:rsid w:val="002C3C3D"/>
    <w:rsid w:val="002C7784"/>
    <w:rsid w:val="002D0466"/>
    <w:rsid w:val="002D0B1C"/>
    <w:rsid w:val="002D20F6"/>
    <w:rsid w:val="002D2368"/>
    <w:rsid w:val="002D26F3"/>
    <w:rsid w:val="002D52C2"/>
    <w:rsid w:val="002D6B20"/>
    <w:rsid w:val="002E10CD"/>
    <w:rsid w:val="002E20A7"/>
    <w:rsid w:val="002E3D4F"/>
    <w:rsid w:val="002E6511"/>
    <w:rsid w:val="002F0D95"/>
    <w:rsid w:val="002F12A6"/>
    <w:rsid w:val="002F1B05"/>
    <w:rsid w:val="002F28F8"/>
    <w:rsid w:val="002F3009"/>
    <w:rsid w:val="002F3E3E"/>
    <w:rsid w:val="002F4574"/>
    <w:rsid w:val="002F6B0A"/>
    <w:rsid w:val="002F734A"/>
    <w:rsid w:val="002F7998"/>
    <w:rsid w:val="00300212"/>
    <w:rsid w:val="0030118A"/>
    <w:rsid w:val="003029A4"/>
    <w:rsid w:val="00302D11"/>
    <w:rsid w:val="003040E3"/>
    <w:rsid w:val="00306ECB"/>
    <w:rsid w:val="00307DFB"/>
    <w:rsid w:val="003101DE"/>
    <w:rsid w:val="00317039"/>
    <w:rsid w:val="00317CEE"/>
    <w:rsid w:val="00317F01"/>
    <w:rsid w:val="003210F9"/>
    <w:rsid w:val="003219AD"/>
    <w:rsid w:val="00322C2E"/>
    <w:rsid w:val="00322D1B"/>
    <w:rsid w:val="00323AEC"/>
    <w:rsid w:val="00323EFB"/>
    <w:rsid w:val="00326227"/>
    <w:rsid w:val="003268AF"/>
    <w:rsid w:val="00327925"/>
    <w:rsid w:val="0033138B"/>
    <w:rsid w:val="003322ED"/>
    <w:rsid w:val="003326F9"/>
    <w:rsid w:val="0033304C"/>
    <w:rsid w:val="00337ADB"/>
    <w:rsid w:val="00341420"/>
    <w:rsid w:val="003414CD"/>
    <w:rsid w:val="00341B0C"/>
    <w:rsid w:val="00343689"/>
    <w:rsid w:val="00345710"/>
    <w:rsid w:val="00345FA4"/>
    <w:rsid w:val="00346411"/>
    <w:rsid w:val="00346704"/>
    <w:rsid w:val="003468A0"/>
    <w:rsid w:val="003469C9"/>
    <w:rsid w:val="003477ED"/>
    <w:rsid w:val="00347E24"/>
    <w:rsid w:val="00350315"/>
    <w:rsid w:val="00350920"/>
    <w:rsid w:val="0035233E"/>
    <w:rsid w:val="00352BC6"/>
    <w:rsid w:val="00354C14"/>
    <w:rsid w:val="00354F2D"/>
    <w:rsid w:val="0035721A"/>
    <w:rsid w:val="00360CD3"/>
    <w:rsid w:val="003634D6"/>
    <w:rsid w:val="00364AE5"/>
    <w:rsid w:val="00364B21"/>
    <w:rsid w:val="00364C6F"/>
    <w:rsid w:val="00365147"/>
    <w:rsid w:val="00370BE0"/>
    <w:rsid w:val="00370EF7"/>
    <w:rsid w:val="00374E4B"/>
    <w:rsid w:val="003809B8"/>
    <w:rsid w:val="00380C53"/>
    <w:rsid w:val="00380E3D"/>
    <w:rsid w:val="00380EBC"/>
    <w:rsid w:val="00380FBA"/>
    <w:rsid w:val="00381699"/>
    <w:rsid w:val="003847A7"/>
    <w:rsid w:val="0038660B"/>
    <w:rsid w:val="003909A1"/>
    <w:rsid w:val="00391870"/>
    <w:rsid w:val="00392A06"/>
    <w:rsid w:val="003930EB"/>
    <w:rsid w:val="00393256"/>
    <w:rsid w:val="0039339E"/>
    <w:rsid w:val="0039402E"/>
    <w:rsid w:val="0039582D"/>
    <w:rsid w:val="00395DB5"/>
    <w:rsid w:val="003962BA"/>
    <w:rsid w:val="00397654"/>
    <w:rsid w:val="003A0B16"/>
    <w:rsid w:val="003A2025"/>
    <w:rsid w:val="003A24E6"/>
    <w:rsid w:val="003A2C69"/>
    <w:rsid w:val="003A4263"/>
    <w:rsid w:val="003A459F"/>
    <w:rsid w:val="003A4E8A"/>
    <w:rsid w:val="003A55EE"/>
    <w:rsid w:val="003A7E97"/>
    <w:rsid w:val="003B1467"/>
    <w:rsid w:val="003B1855"/>
    <w:rsid w:val="003B2A98"/>
    <w:rsid w:val="003B2BF4"/>
    <w:rsid w:val="003B4843"/>
    <w:rsid w:val="003C0E40"/>
    <w:rsid w:val="003C1548"/>
    <w:rsid w:val="003C1958"/>
    <w:rsid w:val="003C296E"/>
    <w:rsid w:val="003C330F"/>
    <w:rsid w:val="003C37ED"/>
    <w:rsid w:val="003C5DA8"/>
    <w:rsid w:val="003C65B1"/>
    <w:rsid w:val="003C7A6C"/>
    <w:rsid w:val="003D1204"/>
    <w:rsid w:val="003D192B"/>
    <w:rsid w:val="003D1F33"/>
    <w:rsid w:val="003D297C"/>
    <w:rsid w:val="003D3197"/>
    <w:rsid w:val="003D5F4F"/>
    <w:rsid w:val="003D7920"/>
    <w:rsid w:val="003E134C"/>
    <w:rsid w:val="003E1B97"/>
    <w:rsid w:val="003E2624"/>
    <w:rsid w:val="003E3247"/>
    <w:rsid w:val="003E3A48"/>
    <w:rsid w:val="003E45A9"/>
    <w:rsid w:val="003F6B68"/>
    <w:rsid w:val="003F6C32"/>
    <w:rsid w:val="00400FC7"/>
    <w:rsid w:val="004027BA"/>
    <w:rsid w:val="00402E3C"/>
    <w:rsid w:val="0040421F"/>
    <w:rsid w:val="00404615"/>
    <w:rsid w:val="004051FE"/>
    <w:rsid w:val="004055A1"/>
    <w:rsid w:val="00406F75"/>
    <w:rsid w:val="00410BD7"/>
    <w:rsid w:val="0041122C"/>
    <w:rsid w:val="00411559"/>
    <w:rsid w:val="00411C01"/>
    <w:rsid w:val="0041267A"/>
    <w:rsid w:val="00414B9B"/>
    <w:rsid w:val="00415B91"/>
    <w:rsid w:val="00416632"/>
    <w:rsid w:val="004166CF"/>
    <w:rsid w:val="0041784B"/>
    <w:rsid w:val="00421ED8"/>
    <w:rsid w:val="00422D13"/>
    <w:rsid w:val="0042319C"/>
    <w:rsid w:val="004251BB"/>
    <w:rsid w:val="004259C2"/>
    <w:rsid w:val="00426A0F"/>
    <w:rsid w:val="00430563"/>
    <w:rsid w:val="00430AFA"/>
    <w:rsid w:val="00431541"/>
    <w:rsid w:val="00432042"/>
    <w:rsid w:val="0043363E"/>
    <w:rsid w:val="00435299"/>
    <w:rsid w:val="00437182"/>
    <w:rsid w:val="00437B9D"/>
    <w:rsid w:val="0044017E"/>
    <w:rsid w:val="00441A91"/>
    <w:rsid w:val="004438A3"/>
    <w:rsid w:val="004445A0"/>
    <w:rsid w:val="0044501F"/>
    <w:rsid w:val="00445D1E"/>
    <w:rsid w:val="00446B50"/>
    <w:rsid w:val="00447182"/>
    <w:rsid w:val="00447732"/>
    <w:rsid w:val="004500D4"/>
    <w:rsid w:val="00450E15"/>
    <w:rsid w:val="004515BF"/>
    <w:rsid w:val="004519ED"/>
    <w:rsid w:val="00452DF5"/>
    <w:rsid w:val="00453082"/>
    <w:rsid w:val="00453B64"/>
    <w:rsid w:val="0045435D"/>
    <w:rsid w:val="00454FA0"/>
    <w:rsid w:val="0045595D"/>
    <w:rsid w:val="00455F97"/>
    <w:rsid w:val="0045675B"/>
    <w:rsid w:val="004601FC"/>
    <w:rsid w:val="004611C0"/>
    <w:rsid w:val="00461533"/>
    <w:rsid w:val="00462EA6"/>
    <w:rsid w:val="0046390A"/>
    <w:rsid w:val="0046505E"/>
    <w:rsid w:val="00465111"/>
    <w:rsid w:val="00466C4D"/>
    <w:rsid w:val="0046789C"/>
    <w:rsid w:val="00470A02"/>
    <w:rsid w:val="00471510"/>
    <w:rsid w:val="004727F6"/>
    <w:rsid w:val="0047288E"/>
    <w:rsid w:val="00474BBA"/>
    <w:rsid w:val="00474D45"/>
    <w:rsid w:val="00481323"/>
    <w:rsid w:val="00482797"/>
    <w:rsid w:val="00483BE7"/>
    <w:rsid w:val="00483E30"/>
    <w:rsid w:val="00485033"/>
    <w:rsid w:val="00485A58"/>
    <w:rsid w:val="00485B27"/>
    <w:rsid w:val="00485D85"/>
    <w:rsid w:val="0048747B"/>
    <w:rsid w:val="00487E97"/>
    <w:rsid w:val="0049070A"/>
    <w:rsid w:val="004915F1"/>
    <w:rsid w:val="00492874"/>
    <w:rsid w:val="00493DD7"/>
    <w:rsid w:val="00494C78"/>
    <w:rsid w:val="0049574B"/>
    <w:rsid w:val="004973DB"/>
    <w:rsid w:val="004A01C0"/>
    <w:rsid w:val="004A1C34"/>
    <w:rsid w:val="004A20EF"/>
    <w:rsid w:val="004A389C"/>
    <w:rsid w:val="004A465F"/>
    <w:rsid w:val="004A6173"/>
    <w:rsid w:val="004A661D"/>
    <w:rsid w:val="004A6DAF"/>
    <w:rsid w:val="004A71BF"/>
    <w:rsid w:val="004A75AF"/>
    <w:rsid w:val="004A7D85"/>
    <w:rsid w:val="004B1BF2"/>
    <w:rsid w:val="004B2516"/>
    <w:rsid w:val="004B3657"/>
    <w:rsid w:val="004B3944"/>
    <w:rsid w:val="004B55F2"/>
    <w:rsid w:val="004B56AC"/>
    <w:rsid w:val="004C2ADA"/>
    <w:rsid w:val="004C3165"/>
    <w:rsid w:val="004C360B"/>
    <w:rsid w:val="004C43ED"/>
    <w:rsid w:val="004C567B"/>
    <w:rsid w:val="004D0143"/>
    <w:rsid w:val="004D1A54"/>
    <w:rsid w:val="004D68A9"/>
    <w:rsid w:val="004E0579"/>
    <w:rsid w:val="004E1752"/>
    <w:rsid w:val="004E2C6F"/>
    <w:rsid w:val="004E41A7"/>
    <w:rsid w:val="004E44B4"/>
    <w:rsid w:val="004E528E"/>
    <w:rsid w:val="004E5D05"/>
    <w:rsid w:val="004E6106"/>
    <w:rsid w:val="004E6C92"/>
    <w:rsid w:val="004F0FC5"/>
    <w:rsid w:val="004F172B"/>
    <w:rsid w:val="004F1FF2"/>
    <w:rsid w:val="004F20AF"/>
    <w:rsid w:val="004F2E71"/>
    <w:rsid w:val="004F3375"/>
    <w:rsid w:val="004F357B"/>
    <w:rsid w:val="004F38F9"/>
    <w:rsid w:val="004F3F76"/>
    <w:rsid w:val="004F6674"/>
    <w:rsid w:val="004F7195"/>
    <w:rsid w:val="004F75B6"/>
    <w:rsid w:val="004F7C0C"/>
    <w:rsid w:val="005004BE"/>
    <w:rsid w:val="005021F0"/>
    <w:rsid w:val="005022F0"/>
    <w:rsid w:val="00502888"/>
    <w:rsid w:val="00502BCE"/>
    <w:rsid w:val="00503E0F"/>
    <w:rsid w:val="0050433A"/>
    <w:rsid w:val="00504E33"/>
    <w:rsid w:val="00505E93"/>
    <w:rsid w:val="005119E6"/>
    <w:rsid w:val="0051232B"/>
    <w:rsid w:val="005132C8"/>
    <w:rsid w:val="005136B0"/>
    <w:rsid w:val="00513CAE"/>
    <w:rsid w:val="0051430B"/>
    <w:rsid w:val="00516318"/>
    <w:rsid w:val="00520C56"/>
    <w:rsid w:val="00523617"/>
    <w:rsid w:val="0052383A"/>
    <w:rsid w:val="00525658"/>
    <w:rsid w:val="00526F85"/>
    <w:rsid w:val="00527379"/>
    <w:rsid w:val="00530F36"/>
    <w:rsid w:val="00531AF8"/>
    <w:rsid w:val="00531F23"/>
    <w:rsid w:val="0053257A"/>
    <w:rsid w:val="0053285C"/>
    <w:rsid w:val="00532C0D"/>
    <w:rsid w:val="00532D94"/>
    <w:rsid w:val="00532EF7"/>
    <w:rsid w:val="00533465"/>
    <w:rsid w:val="00533A65"/>
    <w:rsid w:val="00533AEF"/>
    <w:rsid w:val="00533ED0"/>
    <w:rsid w:val="005354BD"/>
    <w:rsid w:val="00537281"/>
    <w:rsid w:val="0053767A"/>
    <w:rsid w:val="00537BA7"/>
    <w:rsid w:val="0054077E"/>
    <w:rsid w:val="00542099"/>
    <w:rsid w:val="005438D1"/>
    <w:rsid w:val="00546816"/>
    <w:rsid w:val="00546C07"/>
    <w:rsid w:val="0054742C"/>
    <w:rsid w:val="005474FB"/>
    <w:rsid w:val="0055257D"/>
    <w:rsid w:val="00552FBC"/>
    <w:rsid w:val="005541AD"/>
    <w:rsid w:val="005550B7"/>
    <w:rsid w:val="0055609D"/>
    <w:rsid w:val="00556FF0"/>
    <w:rsid w:val="00560CA2"/>
    <w:rsid w:val="00560F44"/>
    <w:rsid w:val="0056206B"/>
    <w:rsid w:val="005631B1"/>
    <w:rsid w:val="005670B7"/>
    <w:rsid w:val="0056717C"/>
    <w:rsid w:val="00567690"/>
    <w:rsid w:val="00567F89"/>
    <w:rsid w:val="005705A4"/>
    <w:rsid w:val="00572F88"/>
    <w:rsid w:val="0057309F"/>
    <w:rsid w:val="0057509A"/>
    <w:rsid w:val="00576B24"/>
    <w:rsid w:val="0058038A"/>
    <w:rsid w:val="00581007"/>
    <w:rsid w:val="005810F0"/>
    <w:rsid w:val="00583024"/>
    <w:rsid w:val="00585DA1"/>
    <w:rsid w:val="005900A1"/>
    <w:rsid w:val="005903EC"/>
    <w:rsid w:val="005904C4"/>
    <w:rsid w:val="00594498"/>
    <w:rsid w:val="005945B8"/>
    <w:rsid w:val="0059522E"/>
    <w:rsid w:val="005956DA"/>
    <w:rsid w:val="00596AF7"/>
    <w:rsid w:val="00597FDD"/>
    <w:rsid w:val="005A0255"/>
    <w:rsid w:val="005A1F89"/>
    <w:rsid w:val="005A234B"/>
    <w:rsid w:val="005A2436"/>
    <w:rsid w:val="005A3123"/>
    <w:rsid w:val="005A5E67"/>
    <w:rsid w:val="005A70E8"/>
    <w:rsid w:val="005B018B"/>
    <w:rsid w:val="005B39D3"/>
    <w:rsid w:val="005B3EF5"/>
    <w:rsid w:val="005B440D"/>
    <w:rsid w:val="005B4B34"/>
    <w:rsid w:val="005B5542"/>
    <w:rsid w:val="005B6D40"/>
    <w:rsid w:val="005B7446"/>
    <w:rsid w:val="005C0039"/>
    <w:rsid w:val="005C0979"/>
    <w:rsid w:val="005C149E"/>
    <w:rsid w:val="005C18BD"/>
    <w:rsid w:val="005C2CCD"/>
    <w:rsid w:val="005C3379"/>
    <w:rsid w:val="005C4811"/>
    <w:rsid w:val="005C4D3B"/>
    <w:rsid w:val="005C7EDB"/>
    <w:rsid w:val="005D0208"/>
    <w:rsid w:val="005D1422"/>
    <w:rsid w:val="005D22BB"/>
    <w:rsid w:val="005D466C"/>
    <w:rsid w:val="005D55EB"/>
    <w:rsid w:val="005D56F2"/>
    <w:rsid w:val="005D7124"/>
    <w:rsid w:val="005D77CB"/>
    <w:rsid w:val="005D7BB9"/>
    <w:rsid w:val="005E0240"/>
    <w:rsid w:val="005E0DDA"/>
    <w:rsid w:val="005E1C8B"/>
    <w:rsid w:val="005E3E34"/>
    <w:rsid w:val="005E6425"/>
    <w:rsid w:val="005E6AC0"/>
    <w:rsid w:val="005F3A8B"/>
    <w:rsid w:val="005F4070"/>
    <w:rsid w:val="005F6FF8"/>
    <w:rsid w:val="005F7EA9"/>
    <w:rsid w:val="0060105E"/>
    <w:rsid w:val="006029C8"/>
    <w:rsid w:val="00602BDC"/>
    <w:rsid w:val="00606462"/>
    <w:rsid w:val="00606BB1"/>
    <w:rsid w:val="006076C8"/>
    <w:rsid w:val="00607CF9"/>
    <w:rsid w:val="00610299"/>
    <w:rsid w:val="006104BF"/>
    <w:rsid w:val="00610C16"/>
    <w:rsid w:val="00612B31"/>
    <w:rsid w:val="006139D6"/>
    <w:rsid w:val="00614346"/>
    <w:rsid w:val="00614769"/>
    <w:rsid w:val="00614FEF"/>
    <w:rsid w:val="006176B1"/>
    <w:rsid w:val="00620DA5"/>
    <w:rsid w:val="0062190D"/>
    <w:rsid w:val="00623B32"/>
    <w:rsid w:val="00623EB1"/>
    <w:rsid w:val="00625B06"/>
    <w:rsid w:val="00626A7B"/>
    <w:rsid w:val="00626E5D"/>
    <w:rsid w:val="006304F7"/>
    <w:rsid w:val="00630C6F"/>
    <w:rsid w:val="00630E0E"/>
    <w:rsid w:val="00632BC8"/>
    <w:rsid w:val="00632F7A"/>
    <w:rsid w:val="00633BA4"/>
    <w:rsid w:val="00634ACA"/>
    <w:rsid w:val="00634EAD"/>
    <w:rsid w:val="006356DF"/>
    <w:rsid w:val="00635A00"/>
    <w:rsid w:val="0063715B"/>
    <w:rsid w:val="00640062"/>
    <w:rsid w:val="00640A8C"/>
    <w:rsid w:val="0064231A"/>
    <w:rsid w:val="00642970"/>
    <w:rsid w:val="00644567"/>
    <w:rsid w:val="00644D78"/>
    <w:rsid w:val="006452CA"/>
    <w:rsid w:val="00645AF3"/>
    <w:rsid w:val="0064613C"/>
    <w:rsid w:val="006461BF"/>
    <w:rsid w:val="00646A44"/>
    <w:rsid w:val="00647C1D"/>
    <w:rsid w:val="006508EF"/>
    <w:rsid w:val="00651C03"/>
    <w:rsid w:val="00651EE2"/>
    <w:rsid w:val="00652594"/>
    <w:rsid w:val="006529A9"/>
    <w:rsid w:val="006532FD"/>
    <w:rsid w:val="0065341F"/>
    <w:rsid w:val="00656482"/>
    <w:rsid w:val="006568CF"/>
    <w:rsid w:val="00656D0E"/>
    <w:rsid w:val="006570B3"/>
    <w:rsid w:val="00661CA2"/>
    <w:rsid w:val="00663064"/>
    <w:rsid w:val="00663664"/>
    <w:rsid w:val="00663ED5"/>
    <w:rsid w:val="00663F9D"/>
    <w:rsid w:val="006640F7"/>
    <w:rsid w:val="006645AB"/>
    <w:rsid w:val="006657BA"/>
    <w:rsid w:val="0066665D"/>
    <w:rsid w:val="00667608"/>
    <w:rsid w:val="00667A3E"/>
    <w:rsid w:val="006714C2"/>
    <w:rsid w:val="00672862"/>
    <w:rsid w:val="00672BF9"/>
    <w:rsid w:val="006742D8"/>
    <w:rsid w:val="00674D1C"/>
    <w:rsid w:val="00675AED"/>
    <w:rsid w:val="006762A4"/>
    <w:rsid w:val="00676730"/>
    <w:rsid w:val="0067789C"/>
    <w:rsid w:val="00677B6C"/>
    <w:rsid w:val="00677FBB"/>
    <w:rsid w:val="00680684"/>
    <w:rsid w:val="00681549"/>
    <w:rsid w:val="0068181A"/>
    <w:rsid w:val="00682125"/>
    <w:rsid w:val="00685C93"/>
    <w:rsid w:val="00691C63"/>
    <w:rsid w:val="00691D79"/>
    <w:rsid w:val="00693EB6"/>
    <w:rsid w:val="00695D16"/>
    <w:rsid w:val="00696C42"/>
    <w:rsid w:val="006A2AD9"/>
    <w:rsid w:val="006A3F40"/>
    <w:rsid w:val="006A45A3"/>
    <w:rsid w:val="006A5848"/>
    <w:rsid w:val="006A6620"/>
    <w:rsid w:val="006A7044"/>
    <w:rsid w:val="006A75E5"/>
    <w:rsid w:val="006B216D"/>
    <w:rsid w:val="006B5D7D"/>
    <w:rsid w:val="006B72AE"/>
    <w:rsid w:val="006B72B9"/>
    <w:rsid w:val="006C01A5"/>
    <w:rsid w:val="006C20A0"/>
    <w:rsid w:val="006C2DEC"/>
    <w:rsid w:val="006C39E1"/>
    <w:rsid w:val="006C4E5F"/>
    <w:rsid w:val="006C53CB"/>
    <w:rsid w:val="006C6B93"/>
    <w:rsid w:val="006C767A"/>
    <w:rsid w:val="006C7D90"/>
    <w:rsid w:val="006D056A"/>
    <w:rsid w:val="006D1FED"/>
    <w:rsid w:val="006D324C"/>
    <w:rsid w:val="006D41B2"/>
    <w:rsid w:val="006D49FB"/>
    <w:rsid w:val="006D5E04"/>
    <w:rsid w:val="006E0F87"/>
    <w:rsid w:val="006E10DA"/>
    <w:rsid w:val="006E14CA"/>
    <w:rsid w:val="006E1AE5"/>
    <w:rsid w:val="006E1CF6"/>
    <w:rsid w:val="006E2A56"/>
    <w:rsid w:val="006E32F3"/>
    <w:rsid w:val="006E39ED"/>
    <w:rsid w:val="006E461B"/>
    <w:rsid w:val="006E7B48"/>
    <w:rsid w:val="006F04CA"/>
    <w:rsid w:val="006F0BD0"/>
    <w:rsid w:val="006F18C1"/>
    <w:rsid w:val="006F3A80"/>
    <w:rsid w:val="006F6A88"/>
    <w:rsid w:val="006F7A8B"/>
    <w:rsid w:val="0070024B"/>
    <w:rsid w:val="00700353"/>
    <w:rsid w:val="0070109A"/>
    <w:rsid w:val="00701286"/>
    <w:rsid w:val="00701AEA"/>
    <w:rsid w:val="0070276A"/>
    <w:rsid w:val="00705609"/>
    <w:rsid w:val="007059FB"/>
    <w:rsid w:val="00705AE2"/>
    <w:rsid w:val="007113E1"/>
    <w:rsid w:val="007134D0"/>
    <w:rsid w:val="0071378E"/>
    <w:rsid w:val="00713806"/>
    <w:rsid w:val="00714149"/>
    <w:rsid w:val="0071689F"/>
    <w:rsid w:val="00717839"/>
    <w:rsid w:val="00721B60"/>
    <w:rsid w:val="00723526"/>
    <w:rsid w:val="0072400E"/>
    <w:rsid w:val="00725BD2"/>
    <w:rsid w:val="0072608A"/>
    <w:rsid w:val="007267E4"/>
    <w:rsid w:val="007273DC"/>
    <w:rsid w:val="007307C7"/>
    <w:rsid w:val="007316BF"/>
    <w:rsid w:val="007318DF"/>
    <w:rsid w:val="0073264C"/>
    <w:rsid w:val="00733599"/>
    <w:rsid w:val="0073374F"/>
    <w:rsid w:val="00735D00"/>
    <w:rsid w:val="00735D39"/>
    <w:rsid w:val="00736DF4"/>
    <w:rsid w:val="00737220"/>
    <w:rsid w:val="00740C87"/>
    <w:rsid w:val="00741738"/>
    <w:rsid w:val="00742625"/>
    <w:rsid w:val="0074649D"/>
    <w:rsid w:val="00747D25"/>
    <w:rsid w:val="00751A23"/>
    <w:rsid w:val="00752A17"/>
    <w:rsid w:val="00755058"/>
    <w:rsid w:val="00755F7F"/>
    <w:rsid w:val="0075620E"/>
    <w:rsid w:val="007576B2"/>
    <w:rsid w:val="007603FF"/>
    <w:rsid w:val="00761A6D"/>
    <w:rsid w:val="00762FF6"/>
    <w:rsid w:val="00763659"/>
    <w:rsid w:val="007642BF"/>
    <w:rsid w:val="007645FF"/>
    <w:rsid w:val="00767BE9"/>
    <w:rsid w:val="0077188F"/>
    <w:rsid w:val="00774E3C"/>
    <w:rsid w:val="00775B0A"/>
    <w:rsid w:val="007765BF"/>
    <w:rsid w:val="0077660E"/>
    <w:rsid w:val="0077661E"/>
    <w:rsid w:val="00777187"/>
    <w:rsid w:val="00780BF0"/>
    <w:rsid w:val="00781EFD"/>
    <w:rsid w:val="00782B9F"/>
    <w:rsid w:val="00783270"/>
    <w:rsid w:val="007870C1"/>
    <w:rsid w:val="00787D83"/>
    <w:rsid w:val="00791B48"/>
    <w:rsid w:val="00791D71"/>
    <w:rsid w:val="0079256D"/>
    <w:rsid w:val="00794055"/>
    <w:rsid w:val="00794152"/>
    <w:rsid w:val="007956BF"/>
    <w:rsid w:val="0079594A"/>
    <w:rsid w:val="00795D95"/>
    <w:rsid w:val="0079670D"/>
    <w:rsid w:val="00797836"/>
    <w:rsid w:val="00797C7C"/>
    <w:rsid w:val="007A0172"/>
    <w:rsid w:val="007A093A"/>
    <w:rsid w:val="007A18A1"/>
    <w:rsid w:val="007A320A"/>
    <w:rsid w:val="007A3E15"/>
    <w:rsid w:val="007B0325"/>
    <w:rsid w:val="007B154D"/>
    <w:rsid w:val="007B15A3"/>
    <w:rsid w:val="007B28BE"/>
    <w:rsid w:val="007B37AF"/>
    <w:rsid w:val="007B6A19"/>
    <w:rsid w:val="007B7A03"/>
    <w:rsid w:val="007B7AED"/>
    <w:rsid w:val="007B7D6A"/>
    <w:rsid w:val="007C3A69"/>
    <w:rsid w:val="007C523C"/>
    <w:rsid w:val="007D08C2"/>
    <w:rsid w:val="007D0EC8"/>
    <w:rsid w:val="007D1075"/>
    <w:rsid w:val="007D217C"/>
    <w:rsid w:val="007D276C"/>
    <w:rsid w:val="007D29C6"/>
    <w:rsid w:val="007D308F"/>
    <w:rsid w:val="007D35CB"/>
    <w:rsid w:val="007D3C62"/>
    <w:rsid w:val="007D3DF2"/>
    <w:rsid w:val="007D4FDE"/>
    <w:rsid w:val="007D5B08"/>
    <w:rsid w:val="007D5D0F"/>
    <w:rsid w:val="007D6232"/>
    <w:rsid w:val="007D6651"/>
    <w:rsid w:val="007D68FE"/>
    <w:rsid w:val="007D79ED"/>
    <w:rsid w:val="007E5C68"/>
    <w:rsid w:val="007E60B9"/>
    <w:rsid w:val="007E631B"/>
    <w:rsid w:val="007E63D7"/>
    <w:rsid w:val="007E7147"/>
    <w:rsid w:val="007E72EF"/>
    <w:rsid w:val="007E7C8C"/>
    <w:rsid w:val="007E7E40"/>
    <w:rsid w:val="007E7E8D"/>
    <w:rsid w:val="007F0379"/>
    <w:rsid w:val="007F057B"/>
    <w:rsid w:val="007F0A1C"/>
    <w:rsid w:val="007F2371"/>
    <w:rsid w:val="007F2735"/>
    <w:rsid w:val="007F7637"/>
    <w:rsid w:val="00800103"/>
    <w:rsid w:val="00804214"/>
    <w:rsid w:val="008054B9"/>
    <w:rsid w:val="00805744"/>
    <w:rsid w:val="00805913"/>
    <w:rsid w:val="00806AAB"/>
    <w:rsid w:val="00812749"/>
    <w:rsid w:val="00812F20"/>
    <w:rsid w:val="008147C5"/>
    <w:rsid w:val="008156D9"/>
    <w:rsid w:val="00815826"/>
    <w:rsid w:val="008225F7"/>
    <w:rsid w:val="008268F0"/>
    <w:rsid w:val="008303DC"/>
    <w:rsid w:val="00831C75"/>
    <w:rsid w:val="00832306"/>
    <w:rsid w:val="00832E77"/>
    <w:rsid w:val="00833A33"/>
    <w:rsid w:val="008341B0"/>
    <w:rsid w:val="00835EB1"/>
    <w:rsid w:val="00836DAD"/>
    <w:rsid w:val="0084020C"/>
    <w:rsid w:val="00840BCC"/>
    <w:rsid w:val="008429F9"/>
    <w:rsid w:val="008434AD"/>
    <w:rsid w:val="0084392F"/>
    <w:rsid w:val="00844FBF"/>
    <w:rsid w:val="00847718"/>
    <w:rsid w:val="008507F3"/>
    <w:rsid w:val="00851736"/>
    <w:rsid w:val="00851A8F"/>
    <w:rsid w:val="00851B7C"/>
    <w:rsid w:val="008541B5"/>
    <w:rsid w:val="00857071"/>
    <w:rsid w:val="00860284"/>
    <w:rsid w:val="00860C09"/>
    <w:rsid w:val="00860D20"/>
    <w:rsid w:val="00860E29"/>
    <w:rsid w:val="008611DB"/>
    <w:rsid w:val="00861A1C"/>
    <w:rsid w:val="00861C39"/>
    <w:rsid w:val="00863842"/>
    <w:rsid w:val="00864D4B"/>
    <w:rsid w:val="00864F0B"/>
    <w:rsid w:val="008653C7"/>
    <w:rsid w:val="008668D4"/>
    <w:rsid w:val="00867D0F"/>
    <w:rsid w:val="0087238B"/>
    <w:rsid w:val="008727A6"/>
    <w:rsid w:val="00872DE8"/>
    <w:rsid w:val="00873060"/>
    <w:rsid w:val="0087585F"/>
    <w:rsid w:val="00875A93"/>
    <w:rsid w:val="00876DE1"/>
    <w:rsid w:val="00881362"/>
    <w:rsid w:val="0088218E"/>
    <w:rsid w:val="00882ADD"/>
    <w:rsid w:val="00882EDF"/>
    <w:rsid w:val="00883257"/>
    <w:rsid w:val="008834C8"/>
    <w:rsid w:val="00890F8E"/>
    <w:rsid w:val="00891768"/>
    <w:rsid w:val="00895F2E"/>
    <w:rsid w:val="00896566"/>
    <w:rsid w:val="00896BA7"/>
    <w:rsid w:val="008A0903"/>
    <w:rsid w:val="008A0C91"/>
    <w:rsid w:val="008A2CD6"/>
    <w:rsid w:val="008A3503"/>
    <w:rsid w:val="008A3F39"/>
    <w:rsid w:val="008A52BD"/>
    <w:rsid w:val="008A7235"/>
    <w:rsid w:val="008B0435"/>
    <w:rsid w:val="008B09BD"/>
    <w:rsid w:val="008B138C"/>
    <w:rsid w:val="008B3079"/>
    <w:rsid w:val="008B43A5"/>
    <w:rsid w:val="008B69D0"/>
    <w:rsid w:val="008B6FE7"/>
    <w:rsid w:val="008C0E2B"/>
    <w:rsid w:val="008C11D9"/>
    <w:rsid w:val="008C12E8"/>
    <w:rsid w:val="008C2334"/>
    <w:rsid w:val="008C4700"/>
    <w:rsid w:val="008C54F6"/>
    <w:rsid w:val="008C5F70"/>
    <w:rsid w:val="008C6886"/>
    <w:rsid w:val="008D0DC6"/>
    <w:rsid w:val="008D0FD6"/>
    <w:rsid w:val="008D3924"/>
    <w:rsid w:val="008D3AA2"/>
    <w:rsid w:val="008D63A7"/>
    <w:rsid w:val="008D64E0"/>
    <w:rsid w:val="008D64F3"/>
    <w:rsid w:val="008D6867"/>
    <w:rsid w:val="008D6ADC"/>
    <w:rsid w:val="008D6FF3"/>
    <w:rsid w:val="008D7AB2"/>
    <w:rsid w:val="008E00B0"/>
    <w:rsid w:val="008E1351"/>
    <w:rsid w:val="008E1A74"/>
    <w:rsid w:val="008E20A3"/>
    <w:rsid w:val="008E20F6"/>
    <w:rsid w:val="008E2E43"/>
    <w:rsid w:val="008E357B"/>
    <w:rsid w:val="008E505A"/>
    <w:rsid w:val="008F09B8"/>
    <w:rsid w:val="008F1403"/>
    <w:rsid w:val="008F179A"/>
    <w:rsid w:val="008F2859"/>
    <w:rsid w:val="008F2A2A"/>
    <w:rsid w:val="008F33C6"/>
    <w:rsid w:val="008F3EC1"/>
    <w:rsid w:val="008F4B20"/>
    <w:rsid w:val="008F57C8"/>
    <w:rsid w:val="008F5DFC"/>
    <w:rsid w:val="008F7DFC"/>
    <w:rsid w:val="00901C81"/>
    <w:rsid w:val="00903F76"/>
    <w:rsid w:val="009040FF"/>
    <w:rsid w:val="009051F5"/>
    <w:rsid w:val="009057DA"/>
    <w:rsid w:val="00910FB4"/>
    <w:rsid w:val="00911D68"/>
    <w:rsid w:val="009122C1"/>
    <w:rsid w:val="00912752"/>
    <w:rsid w:val="009128DC"/>
    <w:rsid w:val="00914EFA"/>
    <w:rsid w:val="00915003"/>
    <w:rsid w:val="009174A8"/>
    <w:rsid w:val="009209D7"/>
    <w:rsid w:val="00923090"/>
    <w:rsid w:val="00924839"/>
    <w:rsid w:val="00924F69"/>
    <w:rsid w:val="0092596B"/>
    <w:rsid w:val="00926666"/>
    <w:rsid w:val="00927B92"/>
    <w:rsid w:val="00930D05"/>
    <w:rsid w:val="009331D4"/>
    <w:rsid w:val="00933C5A"/>
    <w:rsid w:val="00934DB6"/>
    <w:rsid w:val="00934E8D"/>
    <w:rsid w:val="00935D89"/>
    <w:rsid w:val="00940CDB"/>
    <w:rsid w:val="0094135B"/>
    <w:rsid w:val="009413DE"/>
    <w:rsid w:val="009416E4"/>
    <w:rsid w:val="0094274A"/>
    <w:rsid w:val="00942BA7"/>
    <w:rsid w:val="00943025"/>
    <w:rsid w:val="009436AA"/>
    <w:rsid w:val="00944753"/>
    <w:rsid w:val="00947F56"/>
    <w:rsid w:val="0095267C"/>
    <w:rsid w:val="00953C60"/>
    <w:rsid w:val="009548D5"/>
    <w:rsid w:val="009570FD"/>
    <w:rsid w:val="009571C8"/>
    <w:rsid w:val="00962AA8"/>
    <w:rsid w:val="0096532B"/>
    <w:rsid w:val="009657B0"/>
    <w:rsid w:val="00966988"/>
    <w:rsid w:val="00966DAF"/>
    <w:rsid w:val="00966FE3"/>
    <w:rsid w:val="00967205"/>
    <w:rsid w:val="00970B46"/>
    <w:rsid w:val="00971E36"/>
    <w:rsid w:val="00972FB1"/>
    <w:rsid w:val="00974FEE"/>
    <w:rsid w:val="00976506"/>
    <w:rsid w:val="00976F28"/>
    <w:rsid w:val="00977128"/>
    <w:rsid w:val="00980868"/>
    <w:rsid w:val="00980F7C"/>
    <w:rsid w:val="0098162A"/>
    <w:rsid w:val="009816E4"/>
    <w:rsid w:val="00981865"/>
    <w:rsid w:val="00983688"/>
    <w:rsid w:val="009847F4"/>
    <w:rsid w:val="00984D19"/>
    <w:rsid w:val="009861AA"/>
    <w:rsid w:val="009927B8"/>
    <w:rsid w:val="00992855"/>
    <w:rsid w:val="00993989"/>
    <w:rsid w:val="00996105"/>
    <w:rsid w:val="00996AE5"/>
    <w:rsid w:val="0099728B"/>
    <w:rsid w:val="009A235A"/>
    <w:rsid w:val="009A5595"/>
    <w:rsid w:val="009A5C9E"/>
    <w:rsid w:val="009A6359"/>
    <w:rsid w:val="009A71B4"/>
    <w:rsid w:val="009A7484"/>
    <w:rsid w:val="009A777D"/>
    <w:rsid w:val="009A7A2F"/>
    <w:rsid w:val="009B0C22"/>
    <w:rsid w:val="009B1992"/>
    <w:rsid w:val="009B1D66"/>
    <w:rsid w:val="009B47A9"/>
    <w:rsid w:val="009B668E"/>
    <w:rsid w:val="009B6C8E"/>
    <w:rsid w:val="009B7E7C"/>
    <w:rsid w:val="009C1F2D"/>
    <w:rsid w:val="009C2921"/>
    <w:rsid w:val="009C438F"/>
    <w:rsid w:val="009C66E6"/>
    <w:rsid w:val="009C7255"/>
    <w:rsid w:val="009C726E"/>
    <w:rsid w:val="009D0CC6"/>
    <w:rsid w:val="009D13A0"/>
    <w:rsid w:val="009D1FBB"/>
    <w:rsid w:val="009D231E"/>
    <w:rsid w:val="009D5080"/>
    <w:rsid w:val="009D5A70"/>
    <w:rsid w:val="009D6089"/>
    <w:rsid w:val="009E0C41"/>
    <w:rsid w:val="009E145A"/>
    <w:rsid w:val="009E2161"/>
    <w:rsid w:val="009E238D"/>
    <w:rsid w:val="009E3AE9"/>
    <w:rsid w:val="009E4B27"/>
    <w:rsid w:val="009E53ED"/>
    <w:rsid w:val="009E5F16"/>
    <w:rsid w:val="009E70DF"/>
    <w:rsid w:val="009F05E6"/>
    <w:rsid w:val="009F186B"/>
    <w:rsid w:val="009F1EBB"/>
    <w:rsid w:val="009F2872"/>
    <w:rsid w:val="009F3172"/>
    <w:rsid w:val="009F5D2F"/>
    <w:rsid w:val="009F5F53"/>
    <w:rsid w:val="009F681B"/>
    <w:rsid w:val="009F730B"/>
    <w:rsid w:val="009F7562"/>
    <w:rsid w:val="009F78BE"/>
    <w:rsid w:val="00A00224"/>
    <w:rsid w:val="00A007A9"/>
    <w:rsid w:val="00A016B1"/>
    <w:rsid w:val="00A01DE6"/>
    <w:rsid w:val="00A02CBC"/>
    <w:rsid w:val="00A02E52"/>
    <w:rsid w:val="00A03D68"/>
    <w:rsid w:val="00A04663"/>
    <w:rsid w:val="00A04F91"/>
    <w:rsid w:val="00A064FE"/>
    <w:rsid w:val="00A06C90"/>
    <w:rsid w:val="00A076D1"/>
    <w:rsid w:val="00A1026A"/>
    <w:rsid w:val="00A108BA"/>
    <w:rsid w:val="00A132AB"/>
    <w:rsid w:val="00A1354F"/>
    <w:rsid w:val="00A13799"/>
    <w:rsid w:val="00A16E59"/>
    <w:rsid w:val="00A17089"/>
    <w:rsid w:val="00A21D5F"/>
    <w:rsid w:val="00A2235C"/>
    <w:rsid w:val="00A24FAF"/>
    <w:rsid w:val="00A25C8F"/>
    <w:rsid w:val="00A266BF"/>
    <w:rsid w:val="00A31694"/>
    <w:rsid w:val="00A328AD"/>
    <w:rsid w:val="00A33407"/>
    <w:rsid w:val="00A33577"/>
    <w:rsid w:val="00A33899"/>
    <w:rsid w:val="00A3437C"/>
    <w:rsid w:val="00A347DF"/>
    <w:rsid w:val="00A36033"/>
    <w:rsid w:val="00A37D96"/>
    <w:rsid w:val="00A403E5"/>
    <w:rsid w:val="00A439E7"/>
    <w:rsid w:val="00A45290"/>
    <w:rsid w:val="00A47FD1"/>
    <w:rsid w:val="00A51678"/>
    <w:rsid w:val="00A518E8"/>
    <w:rsid w:val="00A53533"/>
    <w:rsid w:val="00A55DF7"/>
    <w:rsid w:val="00A55F76"/>
    <w:rsid w:val="00A577FA"/>
    <w:rsid w:val="00A61689"/>
    <w:rsid w:val="00A651AB"/>
    <w:rsid w:val="00A6537F"/>
    <w:rsid w:val="00A65CF5"/>
    <w:rsid w:val="00A66D97"/>
    <w:rsid w:val="00A67229"/>
    <w:rsid w:val="00A674D3"/>
    <w:rsid w:val="00A717C3"/>
    <w:rsid w:val="00A72B59"/>
    <w:rsid w:val="00A72DDA"/>
    <w:rsid w:val="00A7478B"/>
    <w:rsid w:val="00A76067"/>
    <w:rsid w:val="00A837E0"/>
    <w:rsid w:val="00A83E7C"/>
    <w:rsid w:val="00A846D5"/>
    <w:rsid w:val="00A85746"/>
    <w:rsid w:val="00A9066A"/>
    <w:rsid w:val="00A90AE3"/>
    <w:rsid w:val="00A9170A"/>
    <w:rsid w:val="00A922AB"/>
    <w:rsid w:val="00A92679"/>
    <w:rsid w:val="00A92B6A"/>
    <w:rsid w:val="00A92FDF"/>
    <w:rsid w:val="00A93E6F"/>
    <w:rsid w:val="00A944B8"/>
    <w:rsid w:val="00A95C87"/>
    <w:rsid w:val="00AA032D"/>
    <w:rsid w:val="00AA0E24"/>
    <w:rsid w:val="00AA11F9"/>
    <w:rsid w:val="00AA1D95"/>
    <w:rsid w:val="00AA2277"/>
    <w:rsid w:val="00AA3472"/>
    <w:rsid w:val="00AA3D33"/>
    <w:rsid w:val="00AA4705"/>
    <w:rsid w:val="00AA5F53"/>
    <w:rsid w:val="00AA6444"/>
    <w:rsid w:val="00AA677C"/>
    <w:rsid w:val="00AA6BD7"/>
    <w:rsid w:val="00AB0D12"/>
    <w:rsid w:val="00AB3728"/>
    <w:rsid w:val="00AB6368"/>
    <w:rsid w:val="00AB655B"/>
    <w:rsid w:val="00AB72A0"/>
    <w:rsid w:val="00AB7B26"/>
    <w:rsid w:val="00AB7B2B"/>
    <w:rsid w:val="00AC2B3A"/>
    <w:rsid w:val="00AC3475"/>
    <w:rsid w:val="00AC444E"/>
    <w:rsid w:val="00AC4B20"/>
    <w:rsid w:val="00AC557A"/>
    <w:rsid w:val="00AC65EA"/>
    <w:rsid w:val="00AC6B38"/>
    <w:rsid w:val="00AC74CD"/>
    <w:rsid w:val="00AD02BA"/>
    <w:rsid w:val="00AD2165"/>
    <w:rsid w:val="00AD4663"/>
    <w:rsid w:val="00AD608E"/>
    <w:rsid w:val="00AD6849"/>
    <w:rsid w:val="00AE03AF"/>
    <w:rsid w:val="00AE1913"/>
    <w:rsid w:val="00AE234E"/>
    <w:rsid w:val="00AE2C1E"/>
    <w:rsid w:val="00AE4528"/>
    <w:rsid w:val="00AE4933"/>
    <w:rsid w:val="00AE4985"/>
    <w:rsid w:val="00AF0220"/>
    <w:rsid w:val="00AF3FC7"/>
    <w:rsid w:val="00AF5CDF"/>
    <w:rsid w:val="00AF652A"/>
    <w:rsid w:val="00AF7C55"/>
    <w:rsid w:val="00B00836"/>
    <w:rsid w:val="00B00A8C"/>
    <w:rsid w:val="00B0125C"/>
    <w:rsid w:val="00B01827"/>
    <w:rsid w:val="00B03CDD"/>
    <w:rsid w:val="00B04A3F"/>
    <w:rsid w:val="00B04C70"/>
    <w:rsid w:val="00B06021"/>
    <w:rsid w:val="00B06F46"/>
    <w:rsid w:val="00B1046E"/>
    <w:rsid w:val="00B11B27"/>
    <w:rsid w:val="00B1261C"/>
    <w:rsid w:val="00B126FB"/>
    <w:rsid w:val="00B14031"/>
    <w:rsid w:val="00B1657E"/>
    <w:rsid w:val="00B2136C"/>
    <w:rsid w:val="00B21686"/>
    <w:rsid w:val="00B21A93"/>
    <w:rsid w:val="00B26E50"/>
    <w:rsid w:val="00B278EA"/>
    <w:rsid w:val="00B27BEA"/>
    <w:rsid w:val="00B27F1A"/>
    <w:rsid w:val="00B306E8"/>
    <w:rsid w:val="00B30B02"/>
    <w:rsid w:val="00B33218"/>
    <w:rsid w:val="00B35019"/>
    <w:rsid w:val="00B35F34"/>
    <w:rsid w:val="00B36846"/>
    <w:rsid w:val="00B36CBA"/>
    <w:rsid w:val="00B37217"/>
    <w:rsid w:val="00B42184"/>
    <w:rsid w:val="00B4242A"/>
    <w:rsid w:val="00B42830"/>
    <w:rsid w:val="00B42AC9"/>
    <w:rsid w:val="00B456E8"/>
    <w:rsid w:val="00B460BA"/>
    <w:rsid w:val="00B47446"/>
    <w:rsid w:val="00B50A29"/>
    <w:rsid w:val="00B516FE"/>
    <w:rsid w:val="00B525B0"/>
    <w:rsid w:val="00B5364A"/>
    <w:rsid w:val="00B5384D"/>
    <w:rsid w:val="00B555E5"/>
    <w:rsid w:val="00B56660"/>
    <w:rsid w:val="00B56913"/>
    <w:rsid w:val="00B57091"/>
    <w:rsid w:val="00B57610"/>
    <w:rsid w:val="00B57804"/>
    <w:rsid w:val="00B60F1D"/>
    <w:rsid w:val="00B61A61"/>
    <w:rsid w:val="00B61D8B"/>
    <w:rsid w:val="00B61EB3"/>
    <w:rsid w:val="00B6398B"/>
    <w:rsid w:val="00B641F4"/>
    <w:rsid w:val="00B64637"/>
    <w:rsid w:val="00B6515A"/>
    <w:rsid w:val="00B6531C"/>
    <w:rsid w:val="00B67C7F"/>
    <w:rsid w:val="00B67E39"/>
    <w:rsid w:val="00B70525"/>
    <w:rsid w:val="00B71CA0"/>
    <w:rsid w:val="00B721FE"/>
    <w:rsid w:val="00B725C7"/>
    <w:rsid w:val="00B733A1"/>
    <w:rsid w:val="00B73F3B"/>
    <w:rsid w:val="00B8095B"/>
    <w:rsid w:val="00B81676"/>
    <w:rsid w:val="00B81AAA"/>
    <w:rsid w:val="00B81D2A"/>
    <w:rsid w:val="00B82211"/>
    <w:rsid w:val="00B823AA"/>
    <w:rsid w:val="00B82B02"/>
    <w:rsid w:val="00B84DA8"/>
    <w:rsid w:val="00B87076"/>
    <w:rsid w:val="00B8759C"/>
    <w:rsid w:val="00B877EF"/>
    <w:rsid w:val="00B90306"/>
    <w:rsid w:val="00B92753"/>
    <w:rsid w:val="00B92893"/>
    <w:rsid w:val="00B966B8"/>
    <w:rsid w:val="00B9736B"/>
    <w:rsid w:val="00B97D9C"/>
    <w:rsid w:val="00BA0487"/>
    <w:rsid w:val="00BA251B"/>
    <w:rsid w:val="00BA3752"/>
    <w:rsid w:val="00BA3C75"/>
    <w:rsid w:val="00BA440C"/>
    <w:rsid w:val="00BA5010"/>
    <w:rsid w:val="00BA50D3"/>
    <w:rsid w:val="00BB0112"/>
    <w:rsid w:val="00BB2EB1"/>
    <w:rsid w:val="00BB4098"/>
    <w:rsid w:val="00BB61EA"/>
    <w:rsid w:val="00BB6A1E"/>
    <w:rsid w:val="00BB6FEE"/>
    <w:rsid w:val="00BC0933"/>
    <w:rsid w:val="00BC11DE"/>
    <w:rsid w:val="00BC37EE"/>
    <w:rsid w:val="00BC5098"/>
    <w:rsid w:val="00BC5110"/>
    <w:rsid w:val="00BC59AC"/>
    <w:rsid w:val="00BC5C9D"/>
    <w:rsid w:val="00BC6ADA"/>
    <w:rsid w:val="00BC70E2"/>
    <w:rsid w:val="00BC7306"/>
    <w:rsid w:val="00BD1870"/>
    <w:rsid w:val="00BD3068"/>
    <w:rsid w:val="00BD3543"/>
    <w:rsid w:val="00BD3B4B"/>
    <w:rsid w:val="00BD466B"/>
    <w:rsid w:val="00BD4B8F"/>
    <w:rsid w:val="00BD4BA0"/>
    <w:rsid w:val="00BD7FDB"/>
    <w:rsid w:val="00BE0124"/>
    <w:rsid w:val="00BE0E07"/>
    <w:rsid w:val="00BE2D06"/>
    <w:rsid w:val="00BE2FBC"/>
    <w:rsid w:val="00BE311F"/>
    <w:rsid w:val="00BE4B8E"/>
    <w:rsid w:val="00BE6EB1"/>
    <w:rsid w:val="00BE6F4B"/>
    <w:rsid w:val="00BE73D9"/>
    <w:rsid w:val="00BF0113"/>
    <w:rsid w:val="00BF2556"/>
    <w:rsid w:val="00BF31B1"/>
    <w:rsid w:val="00BF3707"/>
    <w:rsid w:val="00BF582D"/>
    <w:rsid w:val="00BF60EA"/>
    <w:rsid w:val="00BF6AC6"/>
    <w:rsid w:val="00C010EA"/>
    <w:rsid w:val="00C018B9"/>
    <w:rsid w:val="00C03676"/>
    <w:rsid w:val="00C037BF"/>
    <w:rsid w:val="00C03B85"/>
    <w:rsid w:val="00C03F92"/>
    <w:rsid w:val="00C0408D"/>
    <w:rsid w:val="00C040F8"/>
    <w:rsid w:val="00C0542F"/>
    <w:rsid w:val="00C075B0"/>
    <w:rsid w:val="00C07F7C"/>
    <w:rsid w:val="00C10A10"/>
    <w:rsid w:val="00C10D13"/>
    <w:rsid w:val="00C11C4D"/>
    <w:rsid w:val="00C122AF"/>
    <w:rsid w:val="00C12C85"/>
    <w:rsid w:val="00C12C96"/>
    <w:rsid w:val="00C159B3"/>
    <w:rsid w:val="00C15AF5"/>
    <w:rsid w:val="00C17BBF"/>
    <w:rsid w:val="00C17CDF"/>
    <w:rsid w:val="00C237A0"/>
    <w:rsid w:val="00C23C2D"/>
    <w:rsid w:val="00C26C97"/>
    <w:rsid w:val="00C27971"/>
    <w:rsid w:val="00C322B0"/>
    <w:rsid w:val="00C3263E"/>
    <w:rsid w:val="00C3549A"/>
    <w:rsid w:val="00C355DA"/>
    <w:rsid w:val="00C36840"/>
    <w:rsid w:val="00C37131"/>
    <w:rsid w:val="00C37BD8"/>
    <w:rsid w:val="00C40809"/>
    <w:rsid w:val="00C421EC"/>
    <w:rsid w:val="00C435DA"/>
    <w:rsid w:val="00C43F0E"/>
    <w:rsid w:val="00C45606"/>
    <w:rsid w:val="00C45853"/>
    <w:rsid w:val="00C45EC7"/>
    <w:rsid w:val="00C46657"/>
    <w:rsid w:val="00C47B2D"/>
    <w:rsid w:val="00C5157E"/>
    <w:rsid w:val="00C51F75"/>
    <w:rsid w:val="00C5390B"/>
    <w:rsid w:val="00C5440B"/>
    <w:rsid w:val="00C546CB"/>
    <w:rsid w:val="00C54B18"/>
    <w:rsid w:val="00C55E24"/>
    <w:rsid w:val="00C57120"/>
    <w:rsid w:val="00C63A35"/>
    <w:rsid w:val="00C6404F"/>
    <w:rsid w:val="00C6523B"/>
    <w:rsid w:val="00C652BF"/>
    <w:rsid w:val="00C653FE"/>
    <w:rsid w:val="00C6637C"/>
    <w:rsid w:val="00C678AE"/>
    <w:rsid w:val="00C679F2"/>
    <w:rsid w:val="00C67F6C"/>
    <w:rsid w:val="00C702EE"/>
    <w:rsid w:val="00C7124E"/>
    <w:rsid w:val="00C725CF"/>
    <w:rsid w:val="00C72AF5"/>
    <w:rsid w:val="00C72BE4"/>
    <w:rsid w:val="00C7306A"/>
    <w:rsid w:val="00C74DFD"/>
    <w:rsid w:val="00C75837"/>
    <w:rsid w:val="00C76359"/>
    <w:rsid w:val="00C77680"/>
    <w:rsid w:val="00C80309"/>
    <w:rsid w:val="00C826B1"/>
    <w:rsid w:val="00C83021"/>
    <w:rsid w:val="00C84D24"/>
    <w:rsid w:val="00C879DF"/>
    <w:rsid w:val="00C90441"/>
    <w:rsid w:val="00C90F7C"/>
    <w:rsid w:val="00C922AC"/>
    <w:rsid w:val="00C92BBB"/>
    <w:rsid w:val="00C930A9"/>
    <w:rsid w:val="00C94FBE"/>
    <w:rsid w:val="00C96974"/>
    <w:rsid w:val="00CA0280"/>
    <w:rsid w:val="00CA1E5A"/>
    <w:rsid w:val="00CA1E8E"/>
    <w:rsid w:val="00CA1F00"/>
    <w:rsid w:val="00CA27FD"/>
    <w:rsid w:val="00CA2B9B"/>
    <w:rsid w:val="00CA2C2F"/>
    <w:rsid w:val="00CA4702"/>
    <w:rsid w:val="00CA4747"/>
    <w:rsid w:val="00CA5D76"/>
    <w:rsid w:val="00CA61D6"/>
    <w:rsid w:val="00CA6518"/>
    <w:rsid w:val="00CA6800"/>
    <w:rsid w:val="00CA69F7"/>
    <w:rsid w:val="00CA6DDB"/>
    <w:rsid w:val="00CA70C9"/>
    <w:rsid w:val="00CA7F58"/>
    <w:rsid w:val="00CB2736"/>
    <w:rsid w:val="00CB2E9C"/>
    <w:rsid w:val="00CB3590"/>
    <w:rsid w:val="00CB5173"/>
    <w:rsid w:val="00CB5EA6"/>
    <w:rsid w:val="00CB610B"/>
    <w:rsid w:val="00CB73B9"/>
    <w:rsid w:val="00CC21D1"/>
    <w:rsid w:val="00CC309A"/>
    <w:rsid w:val="00CC44DF"/>
    <w:rsid w:val="00CC58A3"/>
    <w:rsid w:val="00CC5900"/>
    <w:rsid w:val="00CC642A"/>
    <w:rsid w:val="00CD1650"/>
    <w:rsid w:val="00CD56F9"/>
    <w:rsid w:val="00CD68D5"/>
    <w:rsid w:val="00CE27F1"/>
    <w:rsid w:val="00CE2E7B"/>
    <w:rsid w:val="00CE3528"/>
    <w:rsid w:val="00CE6E7A"/>
    <w:rsid w:val="00CF3411"/>
    <w:rsid w:val="00CF3EAF"/>
    <w:rsid w:val="00CF46AE"/>
    <w:rsid w:val="00CF65F8"/>
    <w:rsid w:val="00D00AD8"/>
    <w:rsid w:val="00D00BD9"/>
    <w:rsid w:val="00D030A8"/>
    <w:rsid w:val="00D04D09"/>
    <w:rsid w:val="00D052D3"/>
    <w:rsid w:val="00D0616E"/>
    <w:rsid w:val="00D067E6"/>
    <w:rsid w:val="00D070DD"/>
    <w:rsid w:val="00D0789B"/>
    <w:rsid w:val="00D07AEA"/>
    <w:rsid w:val="00D10760"/>
    <w:rsid w:val="00D10A34"/>
    <w:rsid w:val="00D126AC"/>
    <w:rsid w:val="00D13C00"/>
    <w:rsid w:val="00D13C32"/>
    <w:rsid w:val="00D166ED"/>
    <w:rsid w:val="00D1694F"/>
    <w:rsid w:val="00D16A1F"/>
    <w:rsid w:val="00D172F8"/>
    <w:rsid w:val="00D17CEA"/>
    <w:rsid w:val="00D21283"/>
    <w:rsid w:val="00D21F69"/>
    <w:rsid w:val="00D2381B"/>
    <w:rsid w:val="00D247BC"/>
    <w:rsid w:val="00D24D97"/>
    <w:rsid w:val="00D24D9F"/>
    <w:rsid w:val="00D26746"/>
    <w:rsid w:val="00D267D6"/>
    <w:rsid w:val="00D33882"/>
    <w:rsid w:val="00D338EC"/>
    <w:rsid w:val="00D34CC1"/>
    <w:rsid w:val="00D366CE"/>
    <w:rsid w:val="00D36E7F"/>
    <w:rsid w:val="00D375D9"/>
    <w:rsid w:val="00D376D6"/>
    <w:rsid w:val="00D37BA4"/>
    <w:rsid w:val="00D42254"/>
    <w:rsid w:val="00D436FC"/>
    <w:rsid w:val="00D45CFC"/>
    <w:rsid w:val="00D5272D"/>
    <w:rsid w:val="00D52ACF"/>
    <w:rsid w:val="00D53B88"/>
    <w:rsid w:val="00D55A5E"/>
    <w:rsid w:val="00D5690D"/>
    <w:rsid w:val="00D621FC"/>
    <w:rsid w:val="00D6480F"/>
    <w:rsid w:val="00D649E4"/>
    <w:rsid w:val="00D66C35"/>
    <w:rsid w:val="00D66F11"/>
    <w:rsid w:val="00D67D0C"/>
    <w:rsid w:val="00D704C4"/>
    <w:rsid w:val="00D715CE"/>
    <w:rsid w:val="00D71D3C"/>
    <w:rsid w:val="00D72D77"/>
    <w:rsid w:val="00D730EA"/>
    <w:rsid w:val="00D7322D"/>
    <w:rsid w:val="00D74CA0"/>
    <w:rsid w:val="00D75154"/>
    <w:rsid w:val="00D77797"/>
    <w:rsid w:val="00D77954"/>
    <w:rsid w:val="00D809EC"/>
    <w:rsid w:val="00D810ED"/>
    <w:rsid w:val="00D81101"/>
    <w:rsid w:val="00D8121D"/>
    <w:rsid w:val="00D81D20"/>
    <w:rsid w:val="00D84362"/>
    <w:rsid w:val="00D861E8"/>
    <w:rsid w:val="00D86753"/>
    <w:rsid w:val="00D91D3C"/>
    <w:rsid w:val="00D93604"/>
    <w:rsid w:val="00D93EF8"/>
    <w:rsid w:val="00D93F97"/>
    <w:rsid w:val="00D947EF"/>
    <w:rsid w:val="00D9493E"/>
    <w:rsid w:val="00D94E90"/>
    <w:rsid w:val="00DA326B"/>
    <w:rsid w:val="00DA4023"/>
    <w:rsid w:val="00DA677D"/>
    <w:rsid w:val="00DA6B38"/>
    <w:rsid w:val="00DA6CD9"/>
    <w:rsid w:val="00DB0586"/>
    <w:rsid w:val="00DB064E"/>
    <w:rsid w:val="00DB0D39"/>
    <w:rsid w:val="00DB0E6A"/>
    <w:rsid w:val="00DB203A"/>
    <w:rsid w:val="00DB2B18"/>
    <w:rsid w:val="00DB2C80"/>
    <w:rsid w:val="00DB452F"/>
    <w:rsid w:val="00DB47D4"/>
    <w:rsid w:val="00DB5FED"/>
    <w:rsid w:val="00DB689F"/>
    <w:rsid w:val="00DB69FB"/>
    <w:rsid w:val="00DB7C00"/>
    <w:rsid w:val="00DC0B1F"/>
    <w:rsid w:val="00DC17E4"/>
    <w:rsid w:val="00DC1856"/>
    <w:rsid w:val="00DC1AD6"/>
    <w:rsid w:val="00DC2C6F"/>
    <w:rsid w:val="00DC3FB1"/>
    <w:rsid w:val="00DC4680"/>
    <w:rsid w:val="00DC491E"/>
    <w:rsid w:val="00DC71A8"/>
    <w:rsid w:val="00DD21E0"/>
    <w:rsid w:val="00DD2361"/>
    <w:rsid w:val="00DD30F9"/>
    <w:rsid w:val="00DD4026"/>
    <w:rsid w:val="00DD59C7"/>
    <w:rsid w:val="00DD61F8"/>
    <w:rsid w:val="00DD70DD"/>
    <w:rsid w:val="00DD7D39"/>
    <w:rsid w:val="00DE0501"/>
    <w:rsid w:val="00DE1924"/>
    <w:rsid w:val="00DE2543"/>
    <w:rsid w:val="00DE26D5"/>
    <w:rsid w:val="00DE444D"/>
    <w:rsid w:val="00DE44BB"/>
    <w:rsid w:val="00DE7525"/>
    <w:rsid w:val="00DE7C2E"/>
    <w:rsid w:val="00DF3BF6"/>
    <w:rsid w:val="00DF48FF"/>
    <w:rsid w:val="00DF5187"/>
    <w:rsid w:val="00DF5660"/>
    <w:rsid w:val="00DF7BBD"/>
    <w:rsid w:val="00E00C3D"/>
    <w:rsid w:val="00E02F8E"/>
    <w:rsid w:val="00E0302B"/>
    <w:rsid w:val="00E033F2"/>
    <w:rsid w:val="00E03DB9"/>
    <w:rsid w:val="00E04718"/>
    <w:rsid w:val="00E06438"/>
    <w:rsid w:val="00E0697E"/>
    <w:rsid w:val="00E07EC9"/>
    <w:rsid w:val="00E15247"/>
    <w:rsid w:val="00E155B4"/>
    <w:rsid w:val="00E15C6D"/>
    <w:rsid w:val="00E173E3"/>
    <w:rsid w:val="00E215E4"/>
    <w:rsid w:val="00E2183E"/>
    <w:rsid w:val="00E25AA8"/>
    <w:rsid w:val="00E26C25"/>
    <w:rsid w:val="00E26D4F"/>
    <w:rsid w:val="00E3237E"/>
    <w:rsid w:val="00E3484A"/>
    <w:rsid w:val="00E35534"/>
    <w:rsid w:val="00E401B8"/>
    <w:rsid w:val="00E4024B"/>
    <w:rsid w:val="00E40A5E"/>
    <w:rsid w:val="00E41C1F"/>
    <w:rsid w:val="00E43830"/>
    <w:rsid w:val="00E44CF5"/>
    <w:rsid w:val="00E45D0E"/>
    <w:rsid w:val="00E46555"/>
    <w:rsid w:val="00E50D8D"/>
    <w:rsid w:val="00E530AC"/>
    <w:rsid w:val="00E53D29"/>
    <w:rsid w:val="00E548DF"/>
    <w:rsid w:val="00E5504B"/>
    <w:rsid w:val="00E5563F"/>
    <w:rsid w:val="00E57B1E"/>
    <w:rsid w:val="00E57CDA"/>
    <w:rsid w:val="00E57DA4"/>
    <w:rsid w:val="00E60915"/>
    <w:rsid w:val="00E60FC2"/>
    <w:rsid w:val="00E61B0A"/>
    <w:rsid w:val="00E61E7C"/>
    <w:rsid w:val="00E62CDD"/>
    <w:rsid w:val="00E63207"/>
    <w:rsid w:val="00E635E8"/>
    <w:rsid w:val="00E64532"/>
    <w:rsid w:val="00E64861"/>
    <w:rsid w:val="00E64D31"/>
    <w:rsid w:val="00E650FC"/>
    <w:rsid w:val="00E65BDC"/>
    <w:rsid w:val="00E6620E"/>
    <w:rsid w:val="00E6745E"/>
    <w:rsid w:val="00E746A4"/>
    <w:rsid w:val="00E76946"/>
    <w:rsid w:val="00E76BB6"/>
    <w:rsid w:val="00E76BDC"/>
    <w:rsid w:val="00E77B8D"/>
    <w:rsid w:val="00E807E6"/>
    <w:rsid w:val="00E8135E"/>
    <w:rsid w:val="00E82A47"/>
    <w:rsid w:val="00E85DB3"/>
    <w:rsid w:val="00E86359"/>
    <w:rsid w:val="00E87096"/>
    <w:rsid w:val="00E8765D"/>
    <w:rsid w:val="00E8798D"/>
    <w:rsid w:val="00E87A19"/>
    <w:rsid w:val="00E87F4E"/>
    <w:rsid w:val="00E918A5"/>
    <w:rsid w:val="00E92348"/>
    <w:rsid w:val="00E92EB9"/>
    <w:rsid w:val="00E939F9"/>
    <w:rsid w:val="00E941A2"/>
    <w:rsid w:val="00E94595"/>
    <w:rsid w:val="00E94CE1"/>
    <w:rsid w:val="00E958FA"/>
    <w:rsid w:val="00E968CB"/>
    <w:rsid w:val="00E96D2C"/>
    <w:rsid w:val="00E97CF3"/>
    <w:rsid w:val="00EA056A"/>
    <w:rsid w:val="00EA16AF"/>
    <w:rsid w:val="00EA2350"/>
    <w:rsid w:val="00EA23A2"/>
    <w:rsid w:val="00EA248A"/>
    <w:rsid w:val="00EA40B5"/>
    <w:rsid w:val="00EA4711"/>
    <w:rsid w:val="00EA4FE5"/>
    <w:rsid w:val="00EA5E28"/>
    <w:rsid w:val="00EA6C15"/>
    <w:rsid w:val="00EB1300"/>
    <w:rsid w:val="00EB2885"/>
    <w:rsid w:val="00EB2E01"/>
    <w:rsid w:val="00EB3E23"/>
    <w:rsid w:val="00EB520F"/>
    <w:rsid w:val="00EB5374"/>
    <w:rsid w:val="00EB5AF4"/>
    <w:rsid w:val="00EB5E8B"/>
    <w:rsid w:val="00EB6A34"/>
    <w:rsid w:val="00EC0192"/>
    <w:rsid w:val="00EC03B4"/>
    <w:rsid w:val="00EC0F0B"/>
    <w:rsid w:val="00EC3432"/>
    <w:rsid w:val="00EC47FD"/>
    <w:rsid w:val="00EC4A9F"/>
    <w:rsid w:val="00EC50BA"/>
    <w:rsid w:val="00ED2A32"/>
    <w:rsid w:val="00ED2B22"/>
    <w:rsid w:val="00ED2EAD"/>
    <w:rsid w:val="00ED3A2B"/>
    <w:rsid w:val="00ED4DB0"/>
    <w:rsid w:val="00ED7E8F"/>
    <w:rsid w:val="00EE07E0"/>
    <w:rsid w:val="00EE29CC"/>
    <w:rsid w:val="00EE2D35"/>
    <w:rsid w:val="00EE3257"/>
    <w:rsid w:val="00EE5CA0"/>
    <w:rsid w:val="00EE6731"/>
    <w:rsid w:val="00EE6ADF"/>
    <w:rsid w:val="00EE7BA4"/>
    <w:rsid w:val="00EF00FA"/>
    <w:rsid w:val="00EF193C"/>
    <w:rsid w:val="00EF349B"/>
    <w:rsid w:val="00EF35B8"/>
    <w:rsid w:val="00EF384E"/>
    <w:rsid w:val="00EF4367"/>
    <w:rsid w:val="00EF4A3E"/>
    <w:rsid w:val="00EF53CB"/>
    <w:rsid w:val="00EF5407"/>
    <w:rsid w:val="00EF700F"/>
    <w:rsid w:val="00F0047A"/>
    <w:rsid w:val="00F03AC0"/>
    <w:rsid w:val="00F03CEC"/>
    <w:rsid w:val="00F04723"/>
    <w:rsid w:val="00F04983"/>
    <w:rsid w:val="00F05829"/>
    <w:rsid w:val="00F1122A"/>
    <w:rsid w:val="00F12076"/>
    <w:rsid w:val="00F12271"/>
    <w:rsid w:val="00F12B4B"/>
    <w:rsid w:val="00F141BD"/>
    <w:rsid w:val="00F14949"/>
    <w:rsid w:val="00F1594E"/>
    <w:rsid w:val="00F167D7"/>
    <w:rsid w:val="00F16BA3"/>
    <w:rsid w:val="00F17168"/>
    <w:rsid w:val="00F176CF"/>
    <w:rsid w:val="00F21BBE"/>
    <w:rsid w:val="00F21DE9"/>
    <w:rsid w:val="00F222E1"/>
    <w:rsid w:val="00F23071"/>
    <w:rsid w:val="00F23459"/>
    <w:rsid w:val="00F234CF"/>
    <w:rsid w:val="00F2494A"/>
    <w:rsid w:val="00F24B89"/>
    <w:rsid w:val="00F25E0F"/>
    <w:rsid w:val="00F27764"/>
    <w:rsid w:val="00F30261"/>
    <w:rsid w:val="00F31C61"/>
    <w:rsid w:val="00F32F97"/>
    <w:rsid w:val="00F335F2"/>
    <w:rsid w:val="00F33F97"/>
    <w:rsid w:val="00F341DE"/>
    <w:rsid w:val="00F36D91"/>
    <w:rsid w:val="00F3763D"/>
    <w:rsid w:val="00F4002F"/>
    <w:rsid w:val="00F4013D"/>
    <w:rsid w:val="00F4048B"/>
    <w:rsid w:val="00F42F7C"/>
    <w:rsid w:val="00F4705C"/>
    <w:rsid w:val="00F476F0"/>
    <w:rsid w:val="00F507CC"/>
    <w:rsid w:val="00F51E05"/>
    <w:rsid w:val="00F5237B"/>
    <w:rsid w:val="00F52B32"/>
    <w:rsid w:val="00F5373D"/>
    <w:rsid w:val="00F53D18"/>
    <w:rsid w:val="00F542D3"/>
    <w:rsid w:val="00F54A42"/>
    <w:rsid w:val="00F54F22"/>
    <w:rsid w:val="00F55BD2"/>
    <w:rsid w:val="00F56B4C"/>
    <w:rsid w:val="00F56BE2"/>
    <w:rsid w:val="00F57EF6"/>
    <w:rsid w:val="00F605EB"/>
    <w:rsid w:val="00F60835"/>
    <w:rsid w:val="00F608AF"/>
    <w:rsid w:val="00F60907"/>
    <w:rsid w:val="00F61E51"/>
    <w:rsid w:val="00F621EB"/>
    <w:rsid w:val="00F62AC9"/>
    <w:rsid w:val="00F62FD1"/>
    <w:rsid w:val="00F66892"/>
    <w:rsid w:val="00F724E1"/>
    <w:rsid w:val="00F739AA"/>
    <w:rsid w:val="00F749AD"/>
    <w:rsid w:val="00F76C44"/>
    <w:rsid w:val="00F77A7E"/>
    <w:rsid w:val="00F800E8"/>
    <w:rsid w:val="00F80F13"/>
    <w:rsid w:val="00F81D2D"/>
    <w:rsid w:val="00F830BA"/>
    <w:rsid w:val="00F83529"/>
    <w:rsid w:val="00F83EC6"/>
    <w:rsid w:val="00F84BC2"/>
    <w:rsid w:val="00F875EA"/>
    <w:rsid w:val="00F9000C"/>
    <w:rsid w:val="00F9021F"/>
    <w:rsid w:val="00F90F32"/>
    <w:rsid w:val="00F91341"/>
    <w:rsid w:val="00F91988"/>
    <w:rsid w:val="00F9229B"/>
    <w:rsid w:val="00F9575A"/>
    <w:rsid w:val="00F97997"/>
    <w:rsid w:val="00FA12F0"/>
    <w:rsid w:val="00FA1470"/>
    <w:rsid w:val="00FA1749"/>
    <w:rsid w:val="00FA1A56"/>
    <w:rsid w:val="00FA2F10"/>
    <w:rsid w:val="00FA30C7"/>
    <w:rsid w:val="00FA35E8"/>
    <w:rsid w:val="00FA3EDD"/>
    <w:rsid w:val="00FA40D2"/>
    <w:rsid w:val="00FA441B"/>
    <w:rsid w:val="00FA4ED1"/>
    <w:rsid w:val="00FA579D"/>
    <w:rsid w:val="00FA66BA"/>
    <w:rsid w:val="00FA6D27"/>
    <w:rsid w:val="00FA74AE"/>
    <w:rsid w:val="00FA7EE7"/>
    <w:rsid w:val="00FB0657"/>
    <w:rsid w:val="00FB0B43"/>
    <w:rsid w:val="00FB1098"/>
    <w:rsid w:val="00FB18B6"/>
    <w:rsid w:val="00FB2FDE"/>
    <w:rsid w:val="00FB3636"/>
    <w:rsid w:val="00FB6699"/>
    <w:rsid w:val="00FB68A4"/>
    <w:rsid w:val="00FB6B73"/>
    <w:rsid w:val="00FC1F1E"/>
    <w:rsid w:val="00FC412F"/>
    <w:rsid w:val="00FC42C9"/>
    <w:rsid w:val="00FC5CE1"/>
    <w:rsid w:val="00FC677B"/>
    <w:rsid w:val="00FC7146"/>
    <w:rsid w:val="00FC7D63"/>
    <w:rsid w:val="00FD024E"/>
    <w:rsid w:val="00FD0387"/>
    <w:rsid w:val="00FD0EDD"/>
    <w:rsid w:val="00FD183B"/>
    <w:rsid w:val="00FD18DA"/>
    <w:rsid w:val="00FD3856"/>
    <w:rsid w:val="00FD432A"/>
    <w:rsid w:val="00FD43EA"/>
    <w:rsid w:val="00FD73C3"/>
    <w:rsid w:val="00FD78E0"/>
    <w:rsid w:val="00FE2B6B"/>
    <w:rsid w:val="00FE3ADF"/>
    <w:rsid w:val="00FE42A6"/>
    <w:rsid w:val="00FE43F1"/>
    <w:rsid w:val="00FE4B2C"/>
    <w:rsid w:val="00FE4ECC"/>
    <w:rsid w:val="00FE67B8"/>
    <w:rsid w:val="00FE6928"/>
    <w:rsid w:val="00FE7675"/>
    <w:rsid w:val="00FE791A"/>
    <w:rsid w:val="00FE7E0F"/>
    <w:rsid w:val="00FE7E38"/>
    <w:rsid w:val="00FE7EF3"/>
    <w:rsid w:val="00FF1D2C"/>
    <w:rsid w:val="00FF4860"/>
    <w:rsid w:val="00FF5DAD"/>
    <w:rsid w:val="00FF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EF"/>
    <w:rPr>
      <w:rFonts w:ascii="Times New Roman" w:eastAsia="Times New Roman" w:hAnsi="Times New Roman"/>
      <w:noProof/>
      <w:sz w:val="24"/>
      <w:szCs w:val="24"/>
      <w:lang w:val="sr-Latn-CS"/>
    </w:rPr>
  </w:style>
  <w:style w:type="paragraph" w:styleId="Heading1">
    <w:name w:val="heading 1"/>
    <w:basedOn w:val="Normal"/>
    <w:next w:val="Normal"/>
    <w:link w:val="Heading1Char"/>
    <w:qFormat/>
    <w:rsid w:val="00614FEF"/>
    <w:pPr>
      <w:keepNext/>
      <w:jc w:val="both"/>
      <w:outlineLvl w:val="0"/>
    </w:pPr>
    <w:rPr>
      <w:b/>
      <w:bCs/>
    </w:rPr>
  </w:style>
  <w:style w:type="paragraph" w:styleId="Heading2">
    <w:name w:val="heading 2"/>
    <w:basedOn w:val="Normal"/>
    <w:next w:val="Normal"/>
    <w:link w:val="Heading2Char"/>
    <w:qFormat/>
    <w:rsid w:val="00614FEF"/>
    <w:pPr>
      <w:keepNext/>
      <w:jc w:val="both"/>
      <w:outlineLvl w:val="1"/>
    </w:pPr>
    <w:rPr>
      <w:b/>
      <w:bCs/>
      <w:i/>
      <w:iCs/>
    </w:rPr>
  </w:style>
  <w:style w:type="paragraph" w:styleId="Heading5">
    <w:name w:val="heading 5"/>
    <w:basedOn w:val="Normal"/>
    <w:next w:val="Normal"/>
    <w:link w:val="Heading5Char"/>
    <w:uiPriority w:val="9"/>
    <w:qFormat/>
    <w:rsid w:val="00CC642A"/>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FEF"/>
    <w:rPr>
      <w:rFonts w:ascii="Times New Roman" w:eastAsia="Times New Roman" w:hAnsi="Times New Roman" w:cs="Times New Roman"/>
      <w:b/>
      <w:bCs/>
      <w:noProof/>
      <w:sz w:val="24"/>
      <w:szCs w:val="24"/>
      <w:lang w:val="sr-Latn-CS"/>
    </w:rPr>
  </w:style>
  <w:style w:type="character" w:customStyle="1" w:styleId="Heading2Char">
    <w:name w:val="Heading 2 Char"/>
    <w:basedOn w:val="DefaultParagraphFont"/>
    <w:link w:val="Heading2"/>
    <w:rsid w:val="00614FEF"/>
    <w:rPr>
      <w:rFonts w:ascii="Times New Roman" w:eastAsia="Times New Roman" w:hAnsi="Times New Roman" w:cs="Times New Roman"/>
      <w:b/>
      <w:bCs/>
      <w:i/>
      <w:iCs/>
      <w:noProof/>
      <w:sz w:val="24"/>
      <w:szCs w:val="24"/>
      <w:lang w:val="sr-Latn-CS"/>
    </w:rPr>
  </w:style>
  <w:style w:type="paragraph" w:styleId="BodyText">
    <w:name w:val="Body Text"/>
    <w:basedOn w:val="Normal"/>
    <w:link w:val="BodyTextChar"/>
    <w:semiHidden/>
    <w:rsid w:val="00614FEF"/>
    <w:pPr>
      <w:jc w:val="both"/>
    </w:pPr>
    <w:rPr>
      <w:i/>
      <w:iCs/>
    </w:rPr>
  </w:style>
  <w:style w:type="character" w:customStyle="1" w:styleId="BodyTextChar">
    <w:name w:val="Body Text Char"/>
    <w:basedOn w:val="DefaultParagraphFont"/>
    <w:link w:val="BodyText"/>
    <w:semiHidden/>
    <w:rsid w:val="00614FEF"/>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614FEF"/>
    <w:pPr>
      <w:jc w:val="center"/>
    </w:pPr>
    <w:rPr>
      <w:b/>
      <w:bCs/>
      <w:u w:val="single"/>
    </w:rPr>
  </w:style>
  <w:style w:type="character" w:customStyle="1" w:styleId="BodyText3Char">
    <w:name w:val="Body Text 3 Char"/>
    <w:basedOn w:val="DefaultParagraphFont"/>
    <w:link w:val="BodyText3"/>
    <w:semiHidden/>
    <w:rsid w:val="00614FEF"/>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614FEF"/>
    <w:rPr>
      <w:noProof w:val="0"/>
      <w:sz w:val="20"/>
      <w:szCs w:val="20"/>
      <w:lang w:val="nl-NL" w:eastAsia="nl-NL"/>
    </w:rPr>
  </w:style>
  <w:style w:type="character" w:customStyle="1" w:styleId="FootnoteTextChar">
    <w:name w:val="Footnote Text Char"/>
    <w:basedOn w:val="DefaultParagraphFont"/>
    <w:link w:val="FootnoteText"/>
    <w:semiHidden/>
    <w:rsid w:val="00614FEF"/>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4FEF"/>
    <w:rPr>
      <w:vertAlign w:val="superscript"/>
    </w:rPr>
  </w:style>
  <w:style w:type="paragraph" w:customStyle="1" w:styleId="Application2">
    <w:name w:val="Application2"/>
    <w:basedOn w:val="Normal"/>
    <w:autoRedefine/>
    <w:rsid w:val="00934DB6"/>
    <w:pPr>
      <w:widowControl w:val="0"/>
      <w:suppressAutoHyphens/>
      <w:spacing w:before="120" w:after="120"/>
      <w:jc w:val="both"/>
    </w:pPr>
    <w:rPr>
      <w:noProof w:val="0"/>
      <w:snapToGrid w:val="0"/>
      <w:spacing w:val="-2"/>
      <w:lang w:val="sl-SI"/>
    </w:rPr>
  </w:style>
  <w:style w:type="paragraph" w:customStyle="1" w:styleId="Application3">
    <w:name w:val="Application3"/>
    <w:basedOn w:val="Normal"/>
    <w:autoRedefine/>
    <w:rsid w:val="00614FEF"/>
    <w:pPr>
      <w:widowControl w:val="0"/>
      <w:tabs>
        <w:tab w:val="right" w:pos="8789"/>
      </w:tabs>
      <w:suppressAutoHyphens/>
      <w:ind w:left="567" w:hanging="567"/>
      <w:jc w:val="both"/>
    </w:pPr>
    <w:rPr>
      <w:noProof w:val="0"/>
      <w:snapToGrid w:val="0"/>
      <w:spacing w:val="-2"/>
      <w:lang w:val="sl-SI"/>
    </w:rPr>
  </w:style>
  <w:style w:type="paragraph" w:styleId="BalloonText">
    <w:name w:val="Balloon Text"/>
    <w:basedOn w:val="Normal"/>
    <w:link w:val="BalloonTextChar"/>
    <w:uiPriority w:val="99"/>
    <w:semiHidden/>
    <w:unhideWhenUsed/>
    <w:rsid w:val="00614FEF"/>
    <w:rPr>
      <w:rFonts w:ascii="Tahoma" w:hAnsi="Tahoma" w:cs="Tahoma"/>
      <w:sz w:val="16"/>
      <w:szCs w:val="16"/>
    </w:rPr>
  </w:style>
  <w:style w:type="character" w:customStyle="1" w:styleId="BalloonTextChar">
    <w:name w:val="Balloon Text Char"/>
    <w:basedOn w:val="DefaultParagraphFont"/>
    <w:link w:val="BalloonText"/>
    <w:uiPriority w:val="99"/>
    <w:semiHidden/>
    <w:rsid w:val="00614FEF"/>
    <w:rPr>
      <w:rFonts w:ascii="Tahoma" w:eastAsia="Times New Roman" w:hAnsi="Tahoma" w:cs="Tahoma"/>
      <w:noProof/>
      <w:sz w:val="16"/>
      <w:szCs w:val="16"/>
      <w:lang w:val="sr-Latn-CS"/>
    </w:rPr>
  </w:style>
  <w:style w:type="paragraph" w:styleId="ListParagraph">
    <w:name w:val="List Paragraph"/>
    <w:basedOn w:val="Normal"/>
    <w:uiPriority w:val="34"/>
    <w:qFormat/>
    <w:rsid w:val="00346704"/>
    <w:pPr>
      <w:ind w:left="720"/>
      <w:contextualSpacing/>
    </w:pPr>
  </w:style>
  <w:style w:type="paragraph" w:customStyle="1" w:styleId="TFax5">
    <w:name w:val="TFax 5"/>
    <w:basedOn w:val="Heading5"/>
    <w:rsid w:val="00CC642A"/>
    <w:pPr>
      <w:keepLines w:val="0"/>
      <w:tabs>
        <w:tab w:val="left" w:pos="1701"/>
      </w:tabs>
      <w:suppressAutoHyphens/>
      <w:spacing w:before="0" w:after="120"/>
    </w:pPr>
    <w:rPr>
      <w:rFonts w:ascii="Times New Roman" w:hAnsi="Times New Roman"/>
      <w:b/>
      <w:bCs/>
      <w:noProof w:val="0"/>
      <w:color w:val="auto"/>
      <w:lang w:val="en-GB" w:eastAsia="ar-SA"/>
    </w:rPr>
  </w:style>
  <w:style w:type="character" w:customStyle="1" w:styleId="Heading5Char">
    <w:name w:val="Heading 5 Char"/>
    <w:basedOn w:val="DefaultParagraphFont"/>
    <w:link w:val="Heading5"/>
    <w:uiPriority w:val="9"/>
    <w:semiHidden/>
    <w:rsid w:val="00CC642A"/>
    <w:rPr>
      <w:rFonts w:ascii="Cambria" w:eastAsia="Times New Roman" w:hAnsi="Cambria" w:cs="Times New Roman"/>
      <w:noProof/>
      <w:color w:val="243F60"/>
      <w:sz w:val="24"/>
      <w:szCs w:val="24"/>
      <w:lang w:val="sr-Latn-CS"/>
    </w:rPr>
  </w:style>
  <w:style w:type="paragraph" w:styleId="Header">
    <w:name w:val="header"/>
    <w:basedOn w:val="Normal"/>
    <w:link w:val="HeaderChar"/>
    <w:uiPriority w:val="99"/>
    <w:semiHidden/>
    <w:unhideWhenUsed/>
    <w:rsid w:val="00CA69F7"/>
    <w:pPr>
      <w:tabs>
        <w:tab w:val="center" w:pos="4680"/>
        <w:tab w:val="right" w:pos="9360"/>
      </w:tabs>
    </w:pPr>
  </w:style>
  <w:style w:type="character" w:customStyle="1" w:styleId="HeaderChar">
    <w:name w:val="Header Char"/>
    <w:basedOn w:val="DefaultParagraphFont"/>
    <w:link w:val="Header"/>
    <w:uiPriority w:val="99"/>
    <w:semiHidden/>
    <w:rsid w:val="00CA69F7"/>
    <w:rPr>
      <w:rFonts w:ascii="Times New Roman" w:eastAsia="Times New Roman" w:hAnsi="Times New Roman"/>
      <w:noProof/>
      <w:sz w:val="24"/>
      <w:szCs w:val="24"/>
      <w:lang w:val="sr-Latn-CS"/>
    </w:rPr>
  </w:style>
  <w:style w:type="paragraph" w:styleId="Footer">
    <w:name w:val="footer"/>
    <w:basedOn w:val="Normal"/>
    <w:link w:val="FooterChar"/>
    <w:uiPriority w:val="99"/>
    <w:semiHidden/>
    <w:unhideWhenUsed/>
    <w:rsid w:val="00CA69F7"/>
    <w:pPr>
      <w:tabs>
        <w:tab w:val="center" w:pos="4680"/>
        <w:tab w:val="right" w:pos="9360"/>
      </w:tabs>
    </w:pPr>
  </w:style>
  <w:style w:type="character" w:customStyle="1" w:styleId="FooterChar">
    <w:name w:val="Footer Char"/>
    <w:basedOn w:val="DefaultParagraphFont"/>
    <w:link w:val="Footer"/>
    <w:uiPriority w:val="99"/>
    <w:semiHidden/>
    <w:rsid w:val="00CA69F7"/>
    <w:rPr>
      <w:rFonts w:ascii="Times New Roman" w:eastAsia="Times New Roman" w:hAnsi="Times New Roman"/>
      <w:noProof/>
      <w:sz w:val="24"/>
      <w:szCs w:val="24"/>
      <w:lang w:val="sr-Latn-CS"/>
    </w:rPr>
  </w:style>
  <w:style w:type="character" w:customStyle="1" w:styleId="apple-style-span">
    <w:name w:val="apple-style-span"/>
    <w:basedOn w:val="DefaultParagraphFont"/>
    <w:rsid w:val="00527379"/>
  </w:style>
  <w:style w:type="character" w:styleId="Hyperlink">
    <w:name w:val="Hyperlink"/>
    <w:basedOn w:val="DefaultParagraphFont"/>
    <w:unhideWhenUsed/>
    <w:rsid w:val="00A837E0"/>
    <w:rPr>
      <w:color w:val="0000FF"/>
      <w:u w:val="single"/>
    </w:rPr>
  </w:style>
  <w:style w:type="character" w:customStyle="1" w:styleId="apple-converted-space">
    <w:name w:val="apple-converted-space"/>
    <w:basedOn w:val="DefaultParagraphFont"/>
    <w:rsid w:val="0028004F"/>
  </w:style>
  <w:style w:type="character" w:styleId="Emphasis">
    <w:name w:val="Emphasis"/>
    <w:basedOn w:val="DefaultParagraphFont"/>
    <w:uiPriority w:val="20"/>
    <w:qFormat/>
    <w:rsid w:val="0028004F"/>
    <w:rPr>
      <w:i/>
      <w:iCs/>
    </w:rPr>
  </w:style>
  <w:style w:type="character" w:styleId="CommentReference">
    <w:name w:val="annotation reference"/>
    <w:basedOn w:val="DefaultParagraphFont"/>
    <w:uiPriority w:val="99"/>
    <w:semiHidden/>
    <w:unhideWhenUsed/>
    <w:rsid w:val="00C57120"/>
    <w:rPr>
      <w:sz w:val="16"/>
      <w:szCs w:val="16"/>
    </w:rPr>
  </w:style>
  <w:style w:type="paragraph" w:styleId="CommentText">
    <w:name w:val="annotation text"/>
    <w:basedOn w:val="Normal"/>
    <w:link w:val="CommentTextChar"/>
    <w:uiPriority w:val="99"/>
    <w:semiHidden/>
    <w:unhideWhenUsed/>
    <w:rsid w:val="00C57120"/>
    <w:rPr>
      <w:sz w:val="20"/>
      <w:szCs w:val="20"/>
    </w:rPr>
  </w:style>
  <w:style w:type="character" w:customStyle="1" w:styleId="CommentTextChar">
    <w:name w:val="Comment Text Char"/>
    <w:basedOn w:val="DefaultParagraphFont"/>
    <w:link w:val="CommentText"/>
    <w:uiPriority w:val="99"/>
    <w:semiHidden/>
    <w:rsid w:val="00C57120"/>
    <w:rPr>
      <w:rFonts w:ascii="Times New Roman" w:eastAsia="Times New Roman" w:hAnsi="Times New Roman"/>
      <w:noProof/>
      <w:lang w:val="sr-Latn-CS" w:eastAsia="en-US"/>
    </w:rPr>
  </w:style>
  <w:style w:type="paragraph" w:styleId="CommentSubject">
    <w:name w:val="annotation subject"/>
    <w:basedOn w:val="CommentText"/>
    <w:next w:val="CommentText"/>
    <w:link w:val="CommentSubjectChar"/>
    <w:uiPriority w:val="99"/>
    <w:semiHidden/>
    <w:unhideWhenUsed/>
    <w:rsid w:val="00C57120"/>
    <w:rPr>
      <w:b/>
      <w:bCs/>
    </w:rPr>
  </w:style>
  <w:style w:type="character" w:customStyle="1" w:styleId="CommentSubjectChar">
    <w:name w:val="Comment Subject Char"/>
    <w:basedOn w:val="CommentTextChar"/>
    <w:link w:val="CommentSubject"/>
    <w:uiPriority w:val="99"/>
    <w:semiHidden/>
    <w:rsid w:val="00C57120"/>
    <w:rPr>
      <w:b/>
      <w:bCs/>
    </w:rPr>
  </w:style>
  <w:style w:type="paragraph" w:styleId="NormalWeb">
    <w:name w:val="Normal (Web)"/>
    <w:basedOn w:val="Normal"/>
    <w:unhideWhenUsed/>
    <w:rsid w:val="00364B21"/>
    <w:pPr>
      <w:spacing w:before="100" w:beforeAutospacing="1" w:after="100" w:afterAutospacing="1"/>
    </w:pPr>
    <w:rPr>
      <w:noProof w:val="0"/>
      <w:lang w:val="en-US"/>
    </w:rPr>
  </w:style>
  <w:style w:type="character" w:styleId="FollowedHyperlink">
    <w:name w:val="FollowedHyperlink"/>
    <w:basedOn w:val="DefaultParagraphFont"/>
    <w:uiPriority w:val="99"/>
    <w:semiHidden/>
    <w:unhideWhenUsed/>
    <w:rsid w:val="000B4208"/>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brzaj.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go-cce.org" TargetMode="External"/><Relationship Id="rId5" Type="http://schemas.openxmlformats.org/officeDocument/2006/relationships/webSettings" Target="webSettings.xml"/><Relationship Id="rId10" Type="http://schemas.openxmlformats.org/officeDocument/2006/relationships/hyperlink" Target="mailto:info@cgo-cce.org" TargetMode="External"/><Relationship Id="rId4" Type="http://schemas.openxmlformats.org/officeDocument/2006/relationships/settings" Target="settings.xml"/><Relationship Id="rId9" Type="http://schemas.openxmlformats.org/officeDocument/2006/relationships/hyperlink" Target="http://www.ubrzaj.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9EA11-21E0-4E75-B6C0-D117E72E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4390</Words>
  <Characters>25029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29361</CharactersWithSpaces>
  <SharedDoc>false</SharedDoc>
  <HLinks>
    <vt:vector size="12" baseType="variant">
      <vt:variant>
        <vt:i4>393295</vt:i4>
      </vt:variant>
      <vt:variant>
        <vt:i4>3</vt:i4>
      </vt:variant>
      <vt:variant>
        <vt:i4>0</vt:i4>
      </vt:variant>
      <vt:variant>
        <vt:i4>5</vt:i4>
      </vt:variant>
      <vt:variant>
        <vt:lpwstr>http://www.ubrzaj.me/</vt:lpwstr>
      </vt:variant>
      <vt:variant>
        <vt:lpwstr/>
      </vt:variant>
      <vt:variant>
        <vt:i4>393295</vt:i4>
      </vt:variant>
      <vt:variant>
        <vt:i4>0</vt:i4>
      </vt:variant>
      <vt:variant>
        <vt:i4>0</vt:i4>
      </vt:variant>
      <vt:variant>
        <vt:i4>5</vt:i4>
      </vt:variant>
      <vt:variant>
        <vt:lpwstr>http://www.ubrzaj.me/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Dada</dc:creator>
  <cp:lastModifiedBy>milena.remikovic</cp:lastModifiedBy>
  <cp:revision>2</cp:revision>
  <cp:lastPrinted>2011-10-05T13:47:00Z</cp:lastPrinted>
  <dcterms:created xsi:type="dcterms:W3CDTF">2011-11-25T09:33:00Z</dcterms:created>
  <dcterms:modified xsi:type="dcterms:W3CDTF">2011-11-25T09:33:00Z</dcterms:modified>
</cp:coreProperties>
</file>